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83C" w:rsidRPr="0049283C" w:rsidRDefault="0049283C" w:rsidP="0049283C">
      <w:pPr>
        <w:spacing w:after="0" w:line="240" w:lineRule="auto"/>
        <w:ind w:firstLine="284"/>
        <w:jc w:val="center"/>
        <w:rPr>
          <w:rFonts w:ascii="Times New Roman" w:eastAsia="Times New Roman" w:hAnsi="Times New Roman" w:cs="Times New Roman"/>
          <w:sz w:val="24"/>
          <w:szCs w:val="24"/>
          <w:lang w:eastAsia="ru-RU"/>
        </w:rPr>
      </w:pPr>
      <w:r w:rsidRPr="0049283C">
        <w:rPr>
          <w:rFonts w:ascii="Times New Roman" w:eastAsia="Times New Roman" w:hAnsi="Times New Roman" w:cs="Times New Roman"/>
          <w:sz w:val="24"/>
          <w:szCs w:val="24"/>
          <w:lang w:eastAsia="ru-RU"/>
        </w:rPr>
        <w:t xml:space="preserve">МУ «Отдел образования </w:t>
      </w:r>
      <w:proofErr w:type="spellStart"/>
      <w:r w:rsidRPr="0049283C">
        <w:rPr>
          <w:rFonts w:ascii="Times New Roman" w:eastAsia="Times New Roman" w:hAnsi="Times New Roman" w:cs="Times New Roman"/>
          <w:sz w:val="24"/>
          <w:szCs w:val="24"/>
          <w:lang w:eastAsia="ru-RU"/>
        </w:rPr>
        <w:t>Курчалоевского</w:t>
      </w:r>
      <w:proofErr w:type="spellEnd"/>
      <w:r w:rsidRPr="0049283C">
        <w:rPr>
          <w:rFonts w:ascii="Times New Roman" w:eastAsia="Times New Roman" w:hAnsi="Times New Roman" w:cs="Times New Roman"/>
          <w:sz w:val="24"/>
          <w:szCs w:val="24"/>
          <w:lang w:eastAsia="ru-RU"/>
        </w:rPr>
        <w:t xml:space="preserve"> муниципального района»</w:t>
      </w:r>
    </w:p>
    <w:p w:rsidR="0049283C" w:rsidRPr="0049283C" w:rsidRDefault="0049283C" w:rsidP="0049283C">
      <w:pPr>
        <w:spacing w:after="0" w:line="240" w:lineRule="auto"/>
        <w:ind w:firstLine="284"/>
        <w:jc w:val="center"/>
        <w:rPr>
          <w:rFonts w:ascii="Times New Roman" w:eastAsia="Times New Roman" w:hAnsi="Times New Roman" w:cs="Times New Roman"/>
          <w:b/>
          <w:sz w:val="24"/>
          <w:szCs w:val="24"/>
          <w:lang w:eastAsia="ru-RU"/>
        </w:rPr>
      </w:pPr>
      <w:r w:rsidRPr="0049283C">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49283C" w:rsidRPr="0049283C" w:rsidRDefault="0049283C" w:rsidP="0049283C">
      <w:pPr>
        <w:spacing w:after="0" w:line="240" w:lineRule="auto"/>
        <w:ind w:firstLine="284"/>
        <w:jc w:val="center"/>
        <w:rPr>
          <w:rFonts w:ascii="Times New Roman" w:eastAsia="Times New Roman" w:hAnsi="Times New Roman" w:cs="Times New Roman"/>
          <w:b/>
          <w:sz w:val="24"/>
          <w:szCs w:val="24"/>
          <w:lang w:eastAsia="ru-RU"/>
        </w:rPr>
      </w:pPr>
      <w:r w:rsidRPr="0049283C">
        <w:rPr>
          <w:rFonts w:ascii="Times New Roman" w:eastAsia="Times New Roman" w:hAnsi="Times New Roman" w:cs="Times New Roman"/>
          <w:b/>
          <w:sz w:val="24"/>
          <w:szCs w:val="24"/>
          <w:lang w:eastAsia="ru-RU"/>
        </w:rPr>
        <w:t xml:space="preserve">«БАЧИ-ЮРТОВСКАЯ СРЕДНЯЯ ШКОЛА №2 ИМЕНИ </w:t>
      </w:r>
    </w:p>
    <w:p w:rsidR="0049283C" w:rsidRPr="0049283C" w:rsidRDefault="0049283C" w:rsidP="0049283C">
      <w:pPr>
        <w:spacing w:after="0" w:line="240" w:lineRule="auto"/>
        <w:ind w:firstLine="284"/>
        <w:jc w:val="center"/>
        <w:rPr>
          <w:rFonts w:ascii="Times New Roman" w:eastAsia="Times New Roman" w:hAnsi="Times New Roman" w:cs="Times New Roman"/>
          <w:b/>
          <w:sz w:val="24"/>
          <w:szCs w:val="24"/>
          <w:lang w:eastAsia="ru-RU"/>
        </w:rPr>
      </w:pPr>
      <w:r w:rsidRPr="0049283C">
        <w:rPr>
          <w:rFonts w:ascii="Times New Roman" w:eastAsia="Times New Roman" w:hAnsi="Times New Roman" w:cs="Times New Roman"/>
          <w:b/>
          <w:sz w:val="24"/>
          <w:szCs w:val="24"/>
          <w:lang w:eastAsia="ru-RU"/>
        </w:rPr>
        <w:t xml:space="preserve">ГЕРОЯ РОССИИ ПЕРВОГО ПРЕЗИДЕНТА ЧЕЧЕНСКОЙ </w:t>
      </w:r>
    </w:p>
    <w:p w:rsidR="0049283C" w:rsidRPr="0049283C" w:rsidRDefault="0049283C" w:rsidP="0049283C">
      <w:pPr>
        <w:spacing w:after="0" w:line="240" w:lineRule="auto"/>
        <w:ind w:firstLine="284"/>
        <w:jc w:val="center"/>
        <w:rPr>
          <w:rFonts w:ascii="Times New Roman" w:eastAsia="Times New Roman" w:hAnsi="Times New Roman" w:cs="Times New Roman"/>
          <w:b/>
          <w:sz w:val="24"/>
          <w:szCs w:val="24"/>
          <w:lang w:eastAsia="ru-RU"/>
        </w:rPr>
      </w:pPr>
      <w:r w:rsidRPr="0049283C">
        <w:rPr>
          <w:rFonts w:ascii="Times New Roman" w:eastAsia="Times New Roman" w:hAnsi="Times New Roman" w:cs="Times New Roman"/>
          <w:b/>
          <w:sz w:val="24"/>
          <w:szCs w:val="24"/>
          <w:lang w:eastAsia="ru-RU"/>
        </w:rPr>
        <w:t>РЕСПУБЛИКИ АХМАТА-ХАДЖИ КАДЫРОВА»</w:t>
      </w:r>
    </w:p>
    <w:p w:rsidR="0049283C" w:rsidRPr="0049283C" w:rsidRDefault="0049283C" w:rsidP="0049283C">
      <w:pPr>
        <w:spacing w:after="0" w:line="240" w:lineRule="auto"/>
        <w:ind w:firstLine="284"/>
        <w:jc w:val="center"/>
        <w:rPr>
          <w:rFonts w:ascii="Times New Roman" w:eastAsia="Times New Roman" w:hAnsi="Times New Roman" w:cs="Times New Roman"/>
          <w:b/>
          <w:sz w:val="24"/>
          <w:szCs w:val="24"/>
          <w:lang w:eastAsia="ru-RU"/>
        </w:rPr>
      </w:pPr>
      <w:r w:rsidRPr="0049283C">
        <w:rPr>
          <w:rFonts w:ascii="Times New Roman" w:eastAsia="Times New Roman" w:hAnsi="Times New Roman" w:cs="Times New Roman"/>
          <w:b/>
          <w:sz w:val="24"/>
          <w:szCs w:val="24"/>
          <w:lang w:eastAsia="ru-RU"/>
        </w:rPr>
        <w:t>(МБОУ «</w:t>
      </w:r>
      <w:proofErr w:type="spellStart"/>
      <w:r w:rsidRPr="0049283C">
        <w:rPr>
          <w:rFonts w:ascii="Times New Roman" w:eastAsia="Times New Roman" w:hAnsi="Times New Roman" w:cs="Times New Roman"/>
          <w:b/>
          <w:sz w:val="24"/>
          <w:szCs w:val="24"/>
          <w:lang w:eastAsia="ru-RU"/>
        </w:rPr>
        <w:t>Бачи-Юртовская</w:t>
      </w:r>
      <w:proofErr w:type="spellEnd"/>
      <w:r w:rsidRPr="0049283C">
        <w:rPr>
          <w:rFonts w:ascii="Times New Roman" w:eastAsia="Times New Roman" w:hAnsi="Times New Roman" w:cs="Times New Roman"/>
          <w:b/>
          <w:sz w:val="24"/>
          <w:szCs w:val="24"/>
          <w:lang w:eastAsia="ru-RU"/>
        </w:rPr>
        <w:t xml:space="preserve"> СШ №2»)</w:t>
      </w:r>
    </w:p>
    <w:p w:rsidR="0049283C" w:rsidRPr="0049283C" w:rsidRDefault="0049283C" w:rsidP="0049283C">
      <w:pPr>
        <w:spacing w:after="0" w:line="240" w:lineRule="auto"/>
        <w:ind w:firstLine="284"/>
        <w:jc w:val="center"/>
        <w:rPr>
          <w:rFonts w:ascii="Times New Roman" w:eastAsia="Times New Roman" w:hAnsi="Times New Roman" w:cs="Times New Roman"/>
          <w:sz w:val="24"/>
          <w:szCs w:val="24"/>
          <w:lang w:eastAsia="ru-RU"/>
        </w:rPr>
      </w:pPr>
    </w:p>
    <w:p w:rsidR="0049283C" w:rsidRPr="0049283C" w:rsidRDefault="0049283C" w:rsidP="0049283C">
      <w:pPr>
        <w:spacing w:after="0" w:line="240" w:lineRule="auto"/>
        <w:ind w:firstLine="284"/>
        <w:jc w:val="center"/>
        <w:rPr>
          <w:rFonts w:ascii="Times New Roman" w:eastAsia="Times New Roman" w:hAnsi="Times New Roman" w:cs="Times New Roman"/>
          <w:sz w:val="24"/>
          <w:szCs w:val="24"/>
          <w:lang w:eastAsia="ru-RU"/>
        </w:rPr>
      </w:pPr>
      <w:r w:rsidRPr="0049283C">
        <w:rPr>
          <w:rFonts w:ascii="Times New Roman" w:eastAsia="Times New Roman" w:hAnsi="Times New Roman" w:cs="Times New Roman"/>
          <w:sz w:val="24"/>
          <w:szCs w:val="24"/>
          <w:lang w:eastAsia="ru-RU"/>
        </w:rPr>
        <w:t>МУ «</w:t>
      </w:r>
      <w:proofErr w:type="spellStart"/>
      <w:r w:rsidRPr="0049283C">
        <w:rPr>
          <w:rFonts w:ascii="Times New Roman" w:eastAsia="Times New Roman" w:hAnsi="Times New Roman" w:cs="Times New Roman"/>
          <w:sz w:val="24"/>
          <w:szCs w:val="24"/>
          <w:lang w:eastAsia="ru-RU"/>
        </w:rPr>
        <w:t>Курчалойн</w:t>
      </w:r>
      <w:proofErr w:type="spellEnd"/>
      <w:r w:rsidRPr="0049283C">
        <w:rPr>
          <w:rFonts w:ascii="Times New Roman" w:eastAsia="Times New Roman" w:hAnsi="Times New Roman" w:cs="Times New Roman"/>
          <w:sz w:val="24"/>
          <w:szCs w:val="24"/>
          <w:lang w:eastAsia="ru-RU"/>
        </w:rPr>
        <w:t xml:space="preserve"> </w:t>
      </w:r>
      <w:proofErr w:type="spellStart"/>
      <w:r w:rsidRPr="0049283C">
        <w:rPr>
          <w:rFonts w:ascii="Times New Roman" w:eastAsia="Times New Roman" w:hAnsi="Times New Roman" w:cs="Times New Roman"/>
          <w:sz w:val="24"/>
          <w:szCs w:val="24"/>
          <w:lang w:eastAsia="ru-RU"/>
        </w:rPr>
        <w:t>муниципальни</w:t>
      </w:r>
      <w:proofErr w:type="spellEnd"/>
      <w:r w:rsidRPr="0049283C">
        <w:rPr>
          <w:rFonts w:ascii="Times New Roman" w:eastAsia="Times New Roman" w:hAnsi="Times New Roman" w:cs="Times New Roman"/>
          <w:sz w:val="24"/>
          <w:szCs w:val="24"/>
          <w:lang w:eastAsia="ru-RU"/>
        </w:rPr>
        <w:t xml:space="preserve"> </w:t>
      </w:r>
      <w:proofErr w:type="spellStart"/>
      <w:r w:rsidRPr="0049283C">
        <w:rPr>
          <w:rFonts w:ascii="Times New Roman" w:eastAsia="Times New Roman" w:hAnsi="Times New Roman" w:cs="Times New Roman"/>
          <w:sz w:val="24"/>
          <w:szCs w:val="24"/>
          <w:lang w:eastAsia="ru-RU"/>
        </w:rPr>
        <w:t>кIоштан</w:t>
      </w:r>
      <w:proofErr w:type="spellEnd"/>
      <w:r w:rsidRPr="0049283C">
        <w:rPr>
          <w:rFonts w:ascii="Times New Roman" w:eastAsia="Times New Roman" w:hAnsi="Times New Roman" w:cs="Times New Roman"/>
          <w:sz w:val="24"/>
          <w:szCs w:val="24"/>
          <w:lang w:eastAsia="ru-RU"/>
        </w:rPr>
        <w:t xml:space="preserve"> </w:t>
      </w:r>
      <w:proofErr w:type="spellStart"/>
      <w:r w:rsidRPr="0049283C">
        <w:rPr>
          <w:rFonts w:ascii="Times New Roman" w:eastAsia="Times New Roman" w:hAnsi="Times New Roman" w:cs="Times New Roman"/>
          <w:sz w:val="24"/>
          <w:szCs w:val="24"/>
          <w:lang w:eastAsia="ru-RU"/>
        </w:rPr>
        <w:t>дешаран</w:t>
      </w:r>
      <w:proofErr w:type="spellEnd"/>
      <w:r w:rsidRPr="0049283C">
        <w:rPr>
          <w:rFonts w:ascii="Times New Roman" w:eastAsia="Times New Roman" w:hAnsi="Times New Roman" w:cs="Times New Roman"/>
          <w:sz w:val="24"/>
          <w:szCs w:val="24"/>
          <w:lang w:eastAsia="ru-RU"/>
        </w:rPr>
        <w:t xml:space="preserve"> </w:t>
      </w:r>
      <w:proofErr w:type="spellStart"/>
      <w:r w:rsidRPr="0049283C">
        <w:rPr>
          <w:rFonts w:ascii="Times New Roman" w:eastAsia="Times New Roman" w:hAnsi="Times New Roman" w:cs="Times New Roman"/>
          <w:sz w:val="24"/>
          <w:szCs w:val="24"/>
          <w:lang w:eastAsia="ru-RU"/>
        </w:rPr>
        <w:t>дакъа</w:t>
      </w:r>
      <w:proofErr w:type="spellEnd"/>
      <w:r w:rsidRPr="0049283C">
        <w:rPr>
          <w:rFonts w:ascii="Times New Roman" w:eastAsia="Times New Roman" w:hAnsi="Times New Roman" w:cs="Times New Roman"/>
          <w:sz w:val="24"/>
          <w:szCs w:val="24"/>
          <w:lang w:eastAsia="ru-RU"/>
        </w:rPr>
        <w:t>»</w:t>
      </w:r>
    </w:p>
    <w:p w:rsidR="0049283C" w:rsidRPr="0049283C" w:rsidRDefault="0049283C" w:rsidP="0049283C">
      <w:pPr>
        <w:spacing w:after="0" w:line="240" w:lineRule="auto"/>
        <w:ind w:firstLine="284"/>
        <w:jc w:val="center"/>
        <w:rPr>
          <w:rFonts w:ascii="Times New Roman" w:eastAsia="Times New Roman" w:hAnsi="Times New Roman" w:cs="Times New Roman"/>
          <w:b/>
          <w:sz w:val="24"/>
          <w:szCs w:val="24"/>
          <w:lang w:eastAsia="ru-RU"/>
        </w:rPr>
      </w:pPr>
      <w:proofErr w:type="spellStart"/>
      <w:r w:rsidRPr="0049283C">
        <w:rPr>
          <w:rFonts w:ascii="Times New Roman" w:eastAsia="Times New Roman" w:hAnsi="Times New Roman" w:cs="Times New Roman"/>
          <w:b/>
          <w:sz w:val="24"/>
          <w:szCs w:val="24"/>
          <w:lang w:eastAsia="ru-RU"/>
        </w:rPr>
        <w:t>Муниципальни</w:t>
      </w:r>
      <w:proofErr w:type="spellEnd"/>
      <w:r w:rsidRPr="0049283C">
        <w:rPr>
          <w:rFonts w:ascii="Times New Roman" w:eastAsia="Times New Roman" w:hAnsi="Times New Roman" w:cs="Times New Roman"/>
          <w:b/>
          <w:sz w:val="24"/>
          <w:szCs w:val="24"/>
          <w:lang w:eastAsia="ru-RU"/>
        </w:rPr>
        <w:t xml:space="preserve"> </w:t>
      </w:r>
      <w:proofErr w:type="spellStart"/>
      <w:r w:rsidRPr="0049283C">
        <w:rPr>
          <w:rFonts w:ascii="Times New Roman" w:eastAsia="Times New Roman" w:hAnsi="Times New Roman" w:cs="Times New Roman"/>
          <w:b/>
          <w:sz w:val="24"/>
          <w:szCs w:val="24"/>
          <w:lang w:eastAsia="ru-RU"/>
        </w:rPr>
        <w:t>бюджетни</w:t>
      </w:r>
      <w:proofErr w:type="spellEnd"/>
      <w:r w:rsidRPr="0049283C">
        <w:rPr>
          <w:rFonts w:ascii="Times New Roman" w:eastAsia="Times New Roman" w:hAnsi="Times New Roman" w:cs="Times New Roman"/>
          <w:b/>
          <w:sz w:val="24"/>
          <w:szCs w:val="24"/>
          <w:lang w:eastAsia="ru-RU"/>
        </w:rPr>
        <w:t xml:space="preserve"> </w:t>
      </w:r>
      <w:proofErr w:type="spellStart"/>
      <w:r w:rsidRPr="0049283C">
        <w:rPr>
          <w:rFonts w:ascii="Times New Roman" w:eastAsia="Times New Roman" w:hAnsi="Times New Roman" w:cs="Times New Roman"/>
          <w:b/>
          <w:sz w:val="24"/>
          <w:szCs w:val="24"/>
          <w:lang w:eastAsia="ru-RU"/>
        </w:rPr>
        <w:t>юкъарадешаран</w:t>
      </w:r>
      <w:proofErr w:type="spellEnd"/>
      <w:r w:rsidRPr="0049283C">
        <w:rPr>
          <w:rFonts w:ascii="Times New Roman" w:eastAsia="Times New Roman" w:hAnsi="Times New Roman" w:cs="Times New Roman"/>
          <w:b/>
          <w:sz w:val="24"/>
          <w:szCs w:val="24"/>
          <w:lang w:eastAsia="ru-RU"/>
        </w:rPr>
        <w:t xml:space="preserve"> </w:t>
      </w:r>
      <w:proofErr w:type="spellStart"/>
      <w:r w:rsidRPr="0049283C">
        <w:rPr>
          <w:rFonts w:ascii="Times New Roman" w:eastAsia="Times New Roman" w:hAnsi="Times New Roman" w:cs="Times New Roman"/>
          <w:b/>
          <w:sz w:val="24"/>
          <w:szCs w:val="24"/>
          <w:lang w:eastAsia="ru-RU"/>
        </w:rPr>
        <w:t>учреждени</w:t>
      </w:r>
      <w:proofErr w:type="spellEnd"/>
    </w:p>
    <w:p w:rsidR="0049283C" w:rsidRPr="0049283C" w:rsidRDefault="0049283C" w:rsidP="0049283C">
      <w:pPr>
        <w:spacing w:after="0" w:line="240" w:lineRule="auto"/>
        <w:ind w:firstLine="284"/>
        <w:jc w:val="center"/>
        <w:rPr>
          <w:rFonts w:ascii="Times New Roman" w:eastAsia="Times New Roman" w:hAnsi="Times New Roman" w:cs="Times New Roman"/>
          <w:b/>
          <w:sz w:val="24"/>
          <w:szCs w:val="24"/>
          <w:lang w:eastAsia="ru-RU"/>
        </w:rPr>
      </w:pPr>
      <w:r w:rsidRPr="0049283C">
        <w:rPr>
          <w:rFonts w:ascii="Times New Roman" w:eastAsia="Times New Roman" w:hAnsi="Times New Roman" w:cs="Times New Roman"/>
          <w:b/>
          <w:sz w:val="24"/>
          <w:szCs w:val="24"/>
          <w:lang w:eastAsia="ru-RU"/>
        </w:rPr>
        <w:t xml:space="preserve"> «Б1АЬЧИ-ЮЬРТАРА №2 ЙОЛУ РОССИН ТУРПАЛХОЧУН </w:t>
      </w:r>
    </w:p>
    <w:p w:rsidR="0049283C" w:rsidRPr="0049283C" w:rsidRDefault="0049283C" w:rsidP="0049283C">
      <w:pPr>
        <w:spacing w:after="0" w:line="240" w:lineRule="auto"/>
        <w:ind w:firstLine="284"/>
        <w:jc w:val="center"/>
        <w:rPr>
          <w:rFonts w:ascii="Times New Roman" w:eastAsia="Times New Roman" w:hAnsi="Times New Roman" w:cs="Times New Roman"/>
          <w:b/>
          <w:sz w:val="24"/>
          <w:szCs w:val="24"/>
          <w:lang w:eastAsia="ru-RU"/>
        </w:rPr>
      </w:pPr>
      <w:r w:rsidRPr="0049283C">
        <w:rPr>
          <w:rFonts w:ascii="Times New Roman" w:eastAsia="Times New Roman" w:hAnsi="Times New Roman" w:cs="Times New Roman"/>
          <w:b/>
          <w:sz w:val="24"/>
          <w:szCs w:val="24"/>
          <w:lang w:eastAsia="ru-RU"/>
        </w:rPr>
        <w:t xml:space="preserve">ДУЬХХЬАРЛЕРАЧУ ПРЕЗИДЕНТАН АХЬМАД-ХЬАЬЖА </w:t>
      </w:r>
    </w:p>
    <w:p w:rsidR="0049283C" w:rsidRPr="0049283C" w:rsidRDefault="0049283C" w:rsidP="0049283C">
      <w:pPr>
        <w:spacing w:after="0" w:line="240" w:lineRule="auto"/>
        <w:ind w:firstLine="284"/>
        <w:jc w:val="center"/>
        <w:rPr>
          <w:rFonts w:ascii="Times New Roman" w:eastAsia="Times New Roman" w:hAnsi="Times New Roman" w:cs="Times New Roman"/>
          <w:b/>
          <w:sz w:val="24"/>
          <w:szCs w:val="24"/>
          <w:lang w:eastAsia="ru-RU"/>
        </w:rPr>
      </w:pPr>
      <w:r w:rsidRPr="0049283C">
        <w:rPr>
          <w:rFonts w:ascii="Times New Roman" w:eastAsia="Times New Roman" w:hAnsi="Times New Roman" w:cs="Times New Roman"/>
          <w:b/>
          <w:sz w:val="24"/>
          <w:szCs w:val="24"/>
          <w:lang w:eastAsia="ru-RU"/>
        </w:rPr>
        <w:t>КАДЫРОВН Ц1АРАХ ЙОЛУ ЮККЪЕРА ИШКОЛ»</w:t>
      </w:r>
    </w:p>
    <w:p w:rsidR="0049283C" w:rsidRPr="0049283C" w:rsidRDefault="0049283C" w:rsidP="0049283C">
      <w:pPr>
        <w:spacing w:after="0" w:line="240" w:lineRule="auto"/>
        <w:ind w:firstLine="284"/>
        <w:jc w:val="center"/>
        <w:rPr>
          <w:rFonts w:ascii="Times New Roman" w:eastAsia="Times New Roman" w:hAnsi="Times New Roman" w:cs="Times New Roman"/>
          <w:b/>
          <w:sz w:val="24"/>
          <w:szCs w:val="24"/>
          <w:lang w:eastAsia="ru-RU"/>
        </w:rPr>
      </w:pPr>
      <w:r w:rsidRPr="0049283C">
        <w:rPr>
          <w:rFonts w:ascii="Times New Roman" w:eastAsia="Times New Roman" w:hAnsi="Times New Roman" w:cs="Times New Roman"/>
          <w:b/>
          <w:sz w:val="24"/>
          <w:szCs w:val="24"/>
          <w:lang w:eastAsia="ru-RU"/>
        </w:rPr>
        <w:t>(МБЮУ «</w:t>
      </w:r>
      <w:proofErr w:type="spellStart"/>
      <w:r w:rsidRPr="0049283C">
        <w:rPr>
          <w:rFonts w:ascii="Times New Roman" w:eastAsia="Times New Roman" w:hAnsi="Times New Roman" w:cs="Times New Roman"/>
          <w:b/>
          <w:sz w:val="24"/>
          <w:szCs w:val="24"/>
          <w:lang w:eastAsia="ru-RU"/>
        </w:rPr>
        <w:t>Бачи-Юртара</w:t>
      </w:r>
      <w:proofErr w:type="spellEnd"/>
      <w:r w:rsidRPr="0049283C">
        <w:rPr>
          <w:rFonts w:ascii="Times New Roman" w:eastAsia="Times New Roman" w:hAnsi="Times New Roman" w:cs="Times New Roman"/>
          <w:b/>
          <w:sz w:val="24"/>
          <w:szCs w:val="24"/>
          <w:lang w:eastAsia="ru-RU"/>
        </w:rPr>
        <w:t xml:space="preserve"> №2 </w:t>
      </w:r>
      <w:proofErr w:type="spellStart"/>
      <w:r w:rsidRPr="0049283C">
        <w:rPr>
          <w:rFonts w:ascii="Times New Roman" w:eastAsia="Times New Roman" w:hAnsi="Times New Roman" w:cs="Times New Roman"/>
          <w:b/>
          <w:sz w:val="24"/>
          <w:szCs w:val="24"/>
          <w:lang w:eastAsia="ru-RU"/>
        </w:rPr>
        <w:t>йолу</w:t>
      </w:r>
      <w:proofErr w:type="spellEnd"/>
      <w:r w:rsidRPr="0049283C">
        <w:rPr>
          <w:rFonts w:ascii="Times New Roman" w:eastAsia="Times New Roman" w:hAnsi="Times New Roman" w:cs="Times New Roman"/>
          <w:b/>
          <w:sz w:val="24"/>
          <w:szCs w:val="24"/>
          <w:lang w:eastAsia="ru-RU"/>
        </w:rPr>
        <w:t xml:space="preserve"> ЮИ)</w:t>
      </w:r>
    </w:p>
    <w:p w:rsidR="0049283C" w:rsidRPr="0049283C" w:rsidRDefault="0049283C" w:rsidP="0049283C">
      <w:pPr>
        <w:spacing w:after="0" w:line="240" w:lineRule="auto"/>
        <w:ind w:firstLine="284"/>
        <w:jc w:val="center"/>
        <w:rPr>
          <w:rFonts w:ascii="Times New Roman" w:eastAsia="Times New Roman" w:hAnsi="Times New Roman" w:cs="Times New Roman"/>
          <w:b/>
          <w:sz w:val="24"/>
          <w:szCs w:val="24"/>
          <w:lang w:eastAsia="ru-RU"/>
        </w:rPr>
      </w:pPr>
    </w:p>
    <w:p w:rsidR="0049283C" w:rsidRPr="0049283C" w:rsidRDefault="0049283C" w:rsidP="0049283C">
      <w:pPr>
        <w:spacing w:line="240" w:lineRule="auto"/>
        <w:ind w:left="-91"/>
        <w:rPr>
          <w:rFonts w:ascii="Times New Roman" w:eastAsia="Calibri" w:hAnsi="Times New Roman" w:cs="Times New Roman"/>
          <w:sz w:val="28"/>
          <w:szCs w:val="28"/>
        </w:rPr>
      </w:pPr>
      <w:proofErr w:type="gramStart"/>
      <w:r w:rsidRPr="0049283C">
        <w:rPr>
          <w:rFonts w:ascii="Times New Roman" w:eastAsia="Calibri" w:hAnsi="Times New Roman" w:cs="Times New Roman"/>
          <w:sz w:val="28"/>
          <w:szCs w:val="28"/>
        </w:rPr>
        <w:t xml:space="preserve">Согласовано:   </w:t>
      </w:r>
      <w:proofErr w:type="gramEnd"/>
      <w:r w:rsidRPr="0049283C">
        <w:rPr>
          <w:rFonts w:ascii="Times New Roman" w:eastAsia="Calibri" w:hAnsi="Times New Roman" w:cs="Times New Roman"/>
          <w:sz w:val="28"/>
          <w:szCs w:val="28"/>
        </w:rPr>
        <w:t xml:space="preserve">                                                             УТВЕРЖДЕНА</w:t>
      </w:r>
    </w:p>
    <w:p w:rsidR="0049283C" w:rsidRPr="0049283C" w:rsidRDefault="0049283C" w:rsidP="0049283C">
      <w:pPr>
        <w:spacing w:line="240" w:lineRule="auto"/>
        <w:ind w:left="-91"/>
        <w:rPr>
          <w:rFonts w:ascii="Times New Roman" w:eastAsia="Calibri" w:hAnsi="Times New Roman" w:cs="Times New Roman"/>
          <w:sz w:val="28"/>
          <w:szCs w:val="28"/>
        </w:rPr>
      </w:pPr>
      <w:r w:rsidRPr="0049283C">
        <w:rPr>
          <w:rFonts w:ascii="Times New Roman" w:eastAsia="Calibri" w:hAnsi="Times New Roman" w:cs="Times New Roman"/>
          <w:sz w:val="28"/>
          <w:szCs w:val="28"/>
        </w:rPr>
        <w:t>Председатель Профкома                                               приказом №</w:t>
      </w:r>
    </w:p>
    <w:p w:rsidR="0049283C" w:rsidRPr="0049283C" w:rsidRDefault="0049283C" w:rsidP="0049283C">
      <w:pPr>
        <w:spacing w:line="240" w:lineRule="auto"/>
        <w:ind w:left="-91"/>
        <w:rPr>
          <w:rFonts w:ascii="Times New Roman" w:eastAsia="Calibri" w:hAnsi="Times New Roman" w:cs="Times New Roman"/>
          <w:sz w:val="28"/>
          <w:szCs w:val="28"/>
        </w:rPr>
      </w:pPr>
      <w:r w:rsidRPr="0049283C">
        <w:rPr>
          <w:rFonts w:ascii="Times New Roman" w:eastAsia="Calibri" w:hAnsi="Times New Roman" w:cs="Times New Roman"/>
          <w:sz w:val="28"/>
          <w:szCs w:val="28"/>
        </w:rPr>
        <w:t>______</w:t>
      </w:r>
      <w:proofErr w:type="spellStart"/>
      <w:r w:rsidRPr="0049283C">
        <w:rPr>
          <w:rFonts w:ascii="Times New Roman" w:eastAsia="Calibri" w:hAnsi="Times New Roman" w:cs="Times New Roman"/>
          <w:sz w:val="28"/>
          <w:szCs w:val="28"/>
        </w:rPr>
        <w:t>Каимова</w:t>
      </w:r>
      <w:proofErr w:type="spellEnd"/>
      <w:r w:rsidRPr="0049283C">
        <w:rPr>
          <w:rFonts w:ascii="Times New Roman" w:eastAsia="Calibri" w:hAnsi="Times New Roman" w:cs="Times New Roman"/>
          <w:sz w:val="28"/>
          <w:szCs w:val="28"/>
        </w:rPr>
        <w:t xml:space="preserve"> М.С                                                     от «___» _____ 2024г.</w:t>
      </w:r>
    </w:p>
    <w:p w:rsidR="0049283C" w:rsidRPr="0049283C" w:rsidRDefault="0049283C" w:rsidP="0049283C">
      <w:pPr>
        <w:spacing w:line="240" w:lineRule="auto"/>
        <w:rPr>
          <w:rFonts w:ascii="Times New Roman" w:eastAsia="Calibri" w:hAnsi="Times New Roman" w:cs="Times New Roman"/>
          <w:sz w:val="28"/>
          <w:szCs w:val="28"/>
        </w:rPr>
      </w:pPr>
      <w:r w:rsidRPr="0049283C">
        <w:rPr>
          <w:rFonts w:ascii="Times New Roman" w:eastAsia="Calibri" w:hAnsi="Times New Roman" w:cs="Times New Roman"/>
          <w:sz w:val="28"/>
          <w:szCs w:val="28"/>
        </w:rPr>
        <w:t xml:space="preserve">                                                                                        _______</w:t>
      </w:r>
      <w:proofErr w:type="spellStart"/>
      <w:r w:rsidRPr="0049283C">
        <w:rPr>
          <w:rFonts w:ascii="Times New Roman" w:eastAsia="Calibri" w:hAnsi="Times New Roman" w:cs="Times New Roman"/>
          <w:sz w:val="28"/>
          <w:szCs w:val="28"/>
        </w:rPr>
        <w:t>С.У.Ибрагимова</w:t>
      </w:r>
      <w:proofErr w:type="spellEnd"/>
    </w:p>
    <w:p w:rsidR="00BA4DB5" w:rsidRPr="0049283C" w:rsidRDefault="00BA4DB5" w:rsidP="0049283C">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28"/>
          <w:szCs w:val="28"/>
          <w:lang w:eastAsia="ru-RU"/>
        </w:rPr>
      </w:pPr>
      <w:r w:rsidRPr="0049283C">
        <w:rPr>
          <w:rFonts w:ascii="Times New Roman" w:eastAsia="Times New Roman" w:hAnsi="Times New Roman" w:cs="Times New Roman"/>
          <w:b/>
          <w:bCs/>
          <w:color w:val="1E2120"/>
          <w:sz w:val="28"/>
          <w:szCs w:val="28"/>
          <w:lang w:eastAsia="ru-RU"/>
        </w:rPr>
        <w:t>Должностная инструкция</w:t>
      </w:r>
      <w:r w:rsidRPr="0049283C">
        <w:rPr>
          <w:rFonts w:ascii="Times New Roman" w:eastAsia="Times New Roman" w:hAnsi="Times New Roman" w:cs="Times New Roman"/>
          <w:b/>
          <w:bCs/>
          <w:color w:val="1E2120"/>
          <w:sz w:val="28"/>
          <w:szCs w:val="28"/>
          <w:lang w:eastAsia="ru-RU"/>
        </w:rPr>
        <w:br/>
        <w:t xml:space="preserve">учителя русского языка и литературы по </w:t>
      </w:r>
      <w:proofErr w:type="spellStart"/>
      <w:r w:rsidRPr="0049283C">
        <w:rPr>
          <w:rFonts w:ascii="Times New Roman" w:eastAsia="Times New Roman" w:hAnsi="Times New Roman" w:cs="Times New Roman"/>
          <w:b/>
          <w:bCs/>
          <w:color w:val="1E2120"/>
          <w:sz w:val="28"/>
          <w:szCs w:val="28"/>
          <w:lang w:eastAsia="ru-RU"/>
        </w:rPr>
        <w:t>профстандарту</w:t>
      </w:r>
      <w:proofErr w:type="spellEnd"/>
      <w:r w:rsidRPr="0049283C">
        <w:rPr>
          <w:rFonts w:ascii="Times New Roman" w:eastAsia="Times New Roman" w:hAnsi="Times New Roman" w:cs="Times New Roman"/>
          <w:color w:val="1E2120"/>
          <w:sz w:val="28"/>
          <w:szCs w:val="28"/>
          <w:lang w:eastAsia="ru-RU"/>
        </w:rPr>
        <w:t> </w:t>
      </w:r>
    </w:p>
    <w:p w:rsidR="00BA4DB5" w:rsidRPr="00BA4DB5" w:rsidRDefault="00BA4DB5" w:rsidP="00BA4DB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A4DB5">
        <w:rPr>
          <w:rFonts w:ascii="Times New Roman" w:eastAsia="Times New Roman" w:hAnsi="Times New Roman" w:cs="Times New Roman"/>
          <w:b/>
          <w:bCs/>
          <w:color w:val="1E2120"/>
          <w:sz w:val="30"/>
          <w:szCs w:val="30"/>
          <w:lang w:eastAsia="ru-RU"/>
        </w:rPr>
        <w:t>1. Общие положения</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1.1. Настоящая </w:t>
      </w:r>
      <w:r w:rsidRPr="00BA4DB5">
        <w:rPr>
          <w:rFonts w:ascii="inherit" w:eastAsia="Times New Roman" w:hAnsi="inherit" w:cs="Times New Roman"/>
          <w:i/>
          <w:iCs/>
          <w:color w:val="1E2120"/>
          <w:sz w:val="27"/>
          <w:szCs w:val="27"/>
          <w:bdr w:val="none" w:sz="0" w:space="0" w:color="auto" w:frame="1"/>
          <w:lang w:eastAsia="ru-RU"/>
        </w:rPr>
        <w:t>должностная инструкция учителя русского языка и литературы</w:t>
      </w:r>
      <w:r w:rsidRPr="00BA4DB5">
        <w:rPr>
          <w:rFonts w:ascii="Times New Roman" w:eastAsia="Times New Roman" w:hAnsi="Times New Roman" w:cs="Times New Roman"/>
          <w:color w:val="1E2120"/>
          <w:sz w:val="27"/>
          <w:szCs w:val="27"/>
          <w:lang w:eastAsia="ru-RU"/>
        </w:rPr>
        <w:t> в школе разработана на основании </w:t>
      </w:r>
      <w:r w:rsidRPr="00BA4DB5">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BA4DB5">
        <w:rPr>
          <w:rFonts w:ascii="Times New Roman" w:eastAsia="Times New Roman" w:hAnsi="Times New Roman" w:cs="Times New Roman"/>
          <w:color w:val="1E2120"/>
          <w:sz w:val="27"/>
          <w:szCs w:val="27"/>
          <w:lang w:eastAsia="ru-RU"/>
        </w:rPr>
        <w:t> (педагогическая деятельность в сфере дошкольного, начального общего, основного общего, среднего общего образования) (воспитатель, учитель)» с изменениями и дополнениями от 5 августа 2016 года; в соответствии с Федеральным Законом «Об образовании в Российской Федерации» от 29.12.2012г № 273-ФЗ с изменениями от 28 декабря 2024 года; </w:t>
      </w:r>
      <w:r w:rsidRPr="00BA4DB5">
        <w:rPr>
          <w:rFonts w:ascii="inherit" w:eastAsia="Times New Roman" w:hAnsi="inherit" w:cs="Times New Roman"/>
          <w:b/>
          <w:bCs/>
          <w:color w:val="1E2120"/>
          <w:sz w:val="27"/>
          <w:szCs w:val="27"/>
          <w:bdr w:val="none" w:sz="0" w:space="0" w:color="auto" w:frame="1"/>
          <w:lang w:eastAsia="ru-RU"/>
        </w:rPr>
        <w:t>ФГОС</w:t>
      </w:r>
      <w:r w:rsidRPr="00BA4DB5">
        <w:rPr>
          <w:rFonts w:ascii="Times New Roman" w:eastAsia="Times New Roman" w:hAnsi="Times New Roman" w:cs="Times New Roman"/>
          <w:color w:val="1E2120"/>
          <w:sz w:val="27"/>
          <w:szCs w:val="27"/>
          <w:lang w:eastAsia="ru-RU"/>
        </w:rPr>
        <w:t xml:space="preserve"> ООО, утвержденным Приказом </w:t>
      </w:r>
      <w:proofErr w:type="spellStart"/>
      <w:r w:rsidRPr="00BA4DB5">
        <w:rPr>
          <w:rFonts w:ascii="Times New Roman" w:eastAsia="Times New Roman" w:hAnsi="Times New Roman" w:cs="Times New Roman"/>
          <w:color w:val="1E2120"/>
          <w:sz w:val="27"/>
          <w:szCs w:val="27"/>
          <w:lang w:eastAsia="ru-RU"/>
        </w:rPr>
        <w:t>Минпросвещения</w:t>
      </w:r>
      <w:proofErr w:type="spellEnd"/>
      <w:r w:rsidRPr="00BA4DB5">
        <w:rPr>
          <w:rFonts w:ascii="Times New Roman" w:eastAsia="Times New Roman" w:hAnsi="Times New Roman" w:cs="Times New Roman"/>
          <w:color w:val="1E2120"/>
          <w:sz w:val="27"/>
          <w:szCs w:val="27"/>
          <w:lang w:eastAsia="ru-RU"/>
        </w:rPr>
        <w:t xml:space="preserve"> России №287 от 31 мая 2021 года с изменениями от 22 января 2024 года и ФГОС СОО, утвержденным Приказом </w:t>
      </w:r>
      <w:proofErr w:type="spellStart"/>
      <w:r w:rsidRPr="00BA4DB5">
        <w:rPr>
          <w:rFonts w:ascii="Times New Roman" w:eastAsia="Times New Roman" w:hAnsi="Times New Roman" w:cs="Times New Roman"/>
          <w:color w:val="1E2120"/>
          <w:sz w:val="27"/>
          <w:szCs w:val="27"/>
          <w:lang w:eastAsia="ru-RU"/>
        </w:rPr>
        <w:t>Минобрнауки</w:t>
      </w:r>
      <w:proofErr w:type="spellEnd"/>
      <w:r w:rsidRPr="00BA4DB5">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СП 2.4.3648-20 «Санитарно-эпидемиологические требования к организациям воспитания и обучения, отдыха и оздоровления детей и молодежи»; а также Трудовым кодексом РФ и другими нормативными актами, регулирующими трудовые отношения между работником и работодателем.</w:t>
      </w:r>
      <w:r w:rsidRPr="00BA4DB5">
        <w:rPr>
          <w:rFonts w:ascii="Times New Roman" w:eastAsia="Times New Roman" w:hAnsi="Times New Roman" w:cs="Times New Roman"/>
          <w:color w:val="1E2120"/>
          <w:sz w:val="27"/>
          <w:szCs w:val="27"/>
          <w:lang w:eastAsia="ru-RU"/>
        </w:rPr>
        <w:br/>
        <w:t xml:space="preserve">1.2. Данная должностная инструкция учителя русского языка и литературы, разработанная в соответствии с </w:t>
      </w:r>
      <w:proofErr w:type="spellStart"/>
      <w:r w:rsidRPr="00BA4DB5">
        <w:rPr>
          <w:rFonts w:ascii="Times New Roman" w:eastAsia="Times New Roman" w:hAnsi="Times New Roman" w:cs="Times New Roman"/>
          <w:color w:val="1E2120"/>
          <w:sz w:val="27"/>
          <w:szCs w:val="27"/>
          <w:lang w:eastAsia="ru-RU"/>
        </w:rPr>
        <w:t>профстандартом</w:t>
      </w:r>
      <w:proofErr w:type="spellEnd"/>
      <w:r w:rsidRPr="00BA4DB5">
        <w:rPr>
          <w:rFonts w:ascii="Times New Roman" w:eastAsia="Times New Roman" w:hAnsi="Times New Roman" w:cs="Times New Roman"/>
          <w:color w:val="1E2120"/>
          <w:sz w:val="27"/>
          <w:szCs w:val="27"/>
          <w:lang w:eastAsia="ru-RU"/>
        </w:rPr>
        <w:t xml:space="preserve"> и ФГОС, определяет перечень трудовых функций педагогического работника школы, должностных обязанностей, а также права, ответственность и взаимоотношения по должности преподавателя русского языка и литературы общеобразовательной организации.</w:t>
      </w:r>
      <w:r w:rsidRPr="00BA4DB5">
        <w:rPr>
          <w:rFonts w:ascii="Times New Roman" w:eastAsia="Times New Roman" w:hAnsi="Times New Roman" w:cs="Times New Roman"/>
          <w:color w:val="1E2120"/>
          <w:sz w:val="27"/>
          <w:szCs w:val="27"/>
          <w:lang w:eastAsia="ru-RU"/>
        </w:rPr>
        <w:br/>
        <w:t>1.3. Учитель русского языка принимается на работу и освобождается от должности директором в соответствии с требованиями Трудового Кодекса Российской Федерации.</w:t>
      </w:r>
      <w:r w:rsidRPr="00BA4DB5">
        <w:rPr>
          <w:rFonts w:ascii="Times New Roman" w:eastAsia="Times New Roman" w:hAnsi="Times New Roman" w:cs="Times New Roman"/>
          <w:color w:val="1E2120"/>
          <w:sz w:val="27"/>
          <w:szCs w:val="27"/>
          <w:lang w:eastAsia="ru-RU"/>
        </w:rPr>
        <w:br/>
        <w:t>1.4. </w:t>
      </w:r>
      <w:ins w:id="0" w:author="Unknown">
        <w:r w:rsidRPr="00BA4DB5">
          <w:rPr>
            <w:rFonts w:ascii="Times New Roman" w:eastAsia="Times New Roman" w:hAnsi="Times New Roman" w:cs="Times New Roman"/>
            <w:color w:val="1E2120"/>
            <w:sz w:val="27"/>
            <w:szCs w:val="27"/>
            <w:u w:val="single"/>
            <w:bdr w:val="none" w:sz="0" w:space="0" w:color="auto" w:frame="1"/>
            <w:lang w:eastAsia="ru-RU"/>
          </w:rPr>
          <w:t>На должность учителя русского языка и литературы принимается лицо:</w:t>
        </w:r>
      </w:ins>
    </w:p>
    <w:p w:rsidR="00BA4DB5" w:rsidRPr="00BA4DB5" w:rsidRDefault="00BA4DB5" w:rsidP="00BA4DB5">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lastRenderedPageBreak/>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«Русский язык и литература»,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w:t>
      </w:r>
      <w:bookmarkStart w:id="1" w:name="_GoBack"/>
      <w:bookmarkEnd w:id="1"/>
      <w:r w:rsidRPr="00BA4DB5">
        <w:rPr>
          <w:rFonts w:ascii="Times New Roman" w:eastAsia="Times New Roman" w:hAnsi="Times New Roman" w:cs="Times New Roman"/>
          <w:color w:val="1E2120"/>
          <w:sz w:val="27"/>
          <w:szCs w:val="27"/>
          <w:lang w:eastAsia="ru-RU"/>
        </w:rPr>
        <w:t>ии;</w:t>
      </w:r>
    </w:p>
    <w:p w:rsidR="00BA4DB5" w:rsidRPr="00BA4DB5" w:rsidRDefault="00BA4DB5" w:rsidP="00BA4DB5">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без предъявления требований к стажу работы;</w:t>
      </w:r>
    </w:p>
    <w:p w:rsidR="00BA4DB5" w:rsidRPr="00BA4DB5" w:rsidRDefault="00BA4DB5" w:rsidP="00BA4DB5">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BA4DB5" w:rsidRPr="00BA4DB5" w:rsidRDefault="00BA4DB5" w:rsidP="00BA4DB5">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1.5.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BA4DB5">
        <w:rPr>
          <w:rFonts w:ascii="Times New Roman" w:eastAsia="Times New Roman" w:hAnsi="Times New Roman" w:cs="Times New Roman"/>
          <w:color w:val="1E2120"/>
          <w:sz w:val="27"/>
          <w:szCs w:val="27"/>
          <w:lang w:eastAsia="ru-RU"/>
        </w:rPr>
        <w:br/>
        <w:t>1.6. Учитель русского языка и литературы непосредственно подчиняется заместителю директора по учебно-воспитательной работе.</w:t>
      </w:r>
      <w:r w:rsidRPr="00BA4DB5">
        <w:rPr>
          <w:rFonts w:ascii="Times New Roman" w:eastAsia="Times New Roman" w:hAnsi="Times New Roman" w:cs="Times New Roman"/>
          <w:color w:val="1E2120"/>
          <w:sz w:val="27"/>
          <w:szCs w:val="27"/>
          <w:lang w:eastAsia="ru-RU"/>
        </w:rPr>
        <w:br/>
        <w:t xml:space="preserve">1.7. В своей деятельности учитель русского языка и литературы руководствуется должностной инструкцией по </w:t>
      </w:r>
      <w:proofErr w:type="spellStart"/>
      <w:r w:rsidRPr="00BA4DB5">
        <w:rPr>
          <w:rFonts w:ascii="Times New Roman" w:eastAsia="Times New Roman" w:hAnsi="Times New Roman" w:cs="Times New Roman"/>
          <w:color w:val="1E2120"/>
          <w:sz w:val="27"/>
          <w:szCs w:val="27"/>
          <w:lang w:eastAsia="ru-RU"/>
        </w:rPr>
        <w:t>профстандарту</w:t>
      </w:r>
      <w:proofErr w:type="spellEnd"/>
      <w:r w:rsidRPr="00BA4DB5">
        <w:rPr>
          <w:rFonts w:ascii="Times New Roman" w:eastAsia="Times New Roman" w:hAnsi="Times New Roman" w:cs="Times New Roman"/>
          <w:color w:val="1E2120"/>
          <w:sz w:val="27"/>
          <w:szCs w:val="27"/>
          <w:lang w:eastAsia="ru-RU"/>
        </w:rPr>
        <w:t xml:space="preserve"> и ФГОС,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BA4DB5" w:rsidRPr="00BA4DB5" w:rsidRDefault="00BA4DB5" w:rsidP="00BA4D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Федеральным законом «Об образовании в Российской Федерации;</w:t>
      </w:r>
    </w:p>
    <w:p w:rsidR="00BA4DB5" w:rsidRPr="00BA4DB5" w:rsidRDefault="00BA4DB5" w:rsidP="00BA4D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Федеральным государственным образовательным стандартом основного общего образования и среднего общего образования (ФГОС ООО и ФГОС СОО);</w:t>
      </w:r>
    </w:p>
    <w:p w:rsidR="00BA4DB5" w:rsidRPr="00BA4DB5" w:rsidRDefault="00BA4DB5" w:rsidP="00BA4D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Федеральной образовательной программы основного общего образования (</w:t>
      </w:r>
      <w:r w:rsidRPr="00BA4DB5">
        <w:rPr>
          <w:rFonts w:ascii="inherit" w:eastAsia="Times New Roman" w:hAnsi="inherit" w:cs="Times New Roman"/>
          <w:b/>
          <w:bCs/>
          <w:color w:val="1E2120"/>
          <w:sz w:val="27"/>
          <w:szCs w:val="27"/>
          <w:bdr w:val="none" w:sz="0" w:space="0" w:color="auto" w:frame="1"/>
          <w:lang w:eastAsia="ru-RU"/>
        </w:rPr>
        <w:t>ФОП</w:t>
      </w:r>
      <w:r w:rsidRPr="00BA4DB5">
        <w:rPr>
          <w:rFonts w:ascii="Times New Roman" w:eastAsia="Times New Roman" w:hAnsi="Times New Roman" w:cs="Times New Roman"/>
          <w:color w:val="1E2120"/>
          <w:sz w:val="27"/>
          <w:szCs w:val="27"/>
          <w:lang w:eastAsia="ru-RU"/>
        </w:rPr>
        <w:t> ООО) и среднего общего образования (ФОП СОО);</w:t>
      </w:r>
    </w:p>
    <w:p w:rsidR="00BA4DB5" w:rsidRPr="00BA4DB5" w:rsidRDefault="00BA4DB5" w:rsidP="00BA4D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BA4DB5" w:rsidRPr="00BA4DB5" w:rsidRDefault="00BA4DB5" w:rsidP="00BA4D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BA4DB5" w:rsidRPr="00BA4DB5" w:rsidRDefault="00BA4DB5" w:rsidP="00BA4D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BA4DB5" w:rsidRPr="00BA4DB5" w:rsidRDefault="00BA4DB5" w:rsidP="00BA4D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BA4DB5" w:rsidRPr="00BA4DB5" w:rsidRDefault="00BA4DB5" w:rsidP="00BA4D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BA4DB5" w:rsidRPr="00BA4DB5" w:rsidRDefault="00BA4DB5" w:rsidP="00BA4D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BA4DB5" w:rsidRPr="0049283C" w:rsidRDefault="00296BEB" w:rsidP="00BA4D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BA4DB5" w:rsidRPr="0049283C">
          <w:rPr>
            <w:rFonts w:ascii="Times New Roman" w:eastAsia="Times New Roman" w:hAnsi="Times New Roman" w:cs="Times New Roman"/>
            <w:sz w:val="27"/>
            <w:szCs w:val="27"/>
            <w:u w:val="single"/>
            <w:bdr w:val="none" w:sz="0" w:space="0" w:color="auto" w:frame="1"/>
            <w:lang w:eastAsia="ru-RU"/>
          </w:rPr>
          <w:t>инструкцией по охране труда для учителя русского языка</w:t>
        </w:r>
      </w:hyperlink>
      <w:r w:rsidR="00BA4DB5" w:rsidRPr="0049283C">
        <w:rPr>
          <w:rFonts w:ascii="Times New Roman" w:eastAsia="Times New Roman" w:hAnsi="Times New Roman" w:cs="Times New Roman"/>
          <w:sz w:val="27"/>
          <w:szCs w:val="27"/>
          <w:lang w:eastAsia="ru-RU"/>
        </w:rPr>
        <w:t>;</w:t>
      </w:r>
    </w:p>
    <w:p w:rsidR="00BA4DB5" w:rsidRPr="00BA4DB5" w:rsidRDefault="00BA4DB5" w:rsidP="00BA4D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Конвенцией ООН о правах ребенка.</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1.8. </w:t>
      </w:r>
      <w:ins w:id="2" w:author="Unknown">
        <w:r w:rsidRPr="00BA4DB5">
          <w:rPr>
            <w:rFonts w:ascii="Times New Roman" w:eastAsia="Times New Roman" w:hAnsi="Times New Roman" w:cs="Times New Roman"/>
            <w:color w:val="1E2120"/>
            <w:sz w:val="27"/>
            <w:szCs w:val="27"/>
            <w:u w:val="single"/>
            <w:bdr w:val="none" w:sz="0" w:space="0" w:color="auto" w:frame="1"/>
            <w:lang w:eastAsia="ru-RU"/>
          </w:rPr>
          <w:t>Учитель русского языка и литературы должен знать:</w:t>
        </w:r>
      </w:ins>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требования ФГОС ООО и СОО к преподаванию русского языка и литературы, рекомендации по внедрению ФГОС в общеобразовательной организации;</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преподаваемые предметы «Русский язык» и «Литература» в пределах требований ФГОС, ФОП ООО и СОО, их истории и места в мировой культуре и науке;</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BA4DB5">
        <w:rPr>
          <w:rFonts w:ascii="Times New Roman" w:eastAsia="Times New Roman" w:hAnsi="Times New Roman" w:cs="Times New Roman"/>
          <w:color w:val="1E2120"/>
          <w:sz w:val="27"/>
          <w:szCs w:val="27"/>
          <w:lang w:eastAsia="ru-RU"/>
        </w:rPr>
        <w:t>компетентностного</w:t>
      </w:r>
      <w:proofErr w:type="spellEnd"/>
      <w:r w:rsidRPr="00BA4DB5">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 xml:space="preserve">основные принципы </w:t>
      </w:r>
      <w:proofErr w:type="spellStart"/>
      <w:r w:rsidRPr="00BA4DB5">
        <w:rPr>
          <w:rFonts w:ascii="Times New Roman" w:eastAsia="Times New Roman" w:hAnsi="Times New Roman" w:cs="Times New Roman"/>
          <w:color w:val="1E2120"/>
          <w:sz w:val="27"/>
          <w:szCs w:val="27"/>
          <w:lang w:eastAsia="ru-RU"/>
        </w:rPr>
        <w:t>деятельностного</w:t>
      </w:r>
      <w:proofErr w:type="spellEnd"/>
      <w:r w:rsidRPr="00BA4DB5">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Федеральные рабочие программы (ФРП) по учебным предметам «Русский язык» и «Литература» соответствующего уровня общего образования и методику обучения русскому языку и литературе;</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учебники по русскому языку и литературе, отвечающие положениям ФГОС ООО и ФГОС СОО;</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основы лингвистической теории и перспективных направлений развития современной лингвистики;</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представление о широком спектре приложений лингвистики и знание доступных учащимся лингвистических элементов этих приложений;</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теорию и методику преподавания русского языка и литературы;</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контекстную языковую норму;</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стандартное общерусское произношение и лексику, их отличия от местной языковой среды;</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 xml:space="preserve">основы </w:t>
      </w:r>
      <w:proofErr w:type="spellStart"/>
      <w:r w:rsidRPr="00BA4DB5">
        <w:rPr>
          <w:rFonts w:ascii="Times New Roman" w:eastAsia="Times New Roman" w:hAnsi="Times New Roman" w:cs="Times New Roman"/>
          <w:color w:val="1E2120"/>
          <w:sz w:val="27"/>
          <w:szCs w:val="27"/>
          <w:lang w:eastAsia="ru-RU"/>
        </w:rPr>
        <w:t>психодидактики</w:t>
      </w:r>
      <w:proofErr w:type="spellEnd"/>
      <w:r w:rsidRPr="00BA4DB5">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основы экологии, экономики, социологии;</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русского языка и литературы, и их дидактические возможности;</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требования к оснащению и оборудованию учебных кабинетов русского языка и литературы;</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BA4DB5" w:rsidRPr="00BA4DB5" w:rsidRDefault="00BA4DB5" w:rsidP="00BA4D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1.9. </w:t>
      </w:r>
      <w:ins w:id="3" w:author="Unknown">
        <w:r w:rsidRPr="00BA4DB5">
          <w:rPr>
            <w:rFonts w:ascii="Times New Roman" w:eastAsia="Times New Roman" w:hAnsi="Times New Roman" w:cs="Times New Roman"/>
            <w:color w:val="1E2120"/>
            <w:sz w:val="27"/>
            <w:szCs w:val="27"/>
            <w:u w:val="single"/>
            <w:bdr w:val="none" w:sz="0" w:space="0" w:color="auto" w:frame="1"/>
            <w:lang w:eastAsia="ru-RU"/>
          </w:rPr>
          <w:t>Учитель русского языка и литературы должен уметь:</w:t>
        </w:r>
      </w:ins>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проводить учебные занятия по русскому языку и литературе,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планировать и осуществлять образовательную деятельность в соответствии с Федеральной основной общеобразовательной программой (ФООП);</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реализовать непосредственное применение Федеральной рабочей программы (ФРП) по учебному предмету «Русский язык» и «Литература» соответствующего уровня общего образования и обеспечивать их выполнение;</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образовательной деятельности;</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проектную и исследовательскую;</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русскому языку и литературе (курсу, программе) с практикой, обсуждать с учениками актуальные события современности;</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 по русскому языку и литературе;</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школьников);</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организовывать различные виды внеурочной деятельности: конкурсы по предмету, литературные вечера с учетом историко-культурного своеобразия региона;</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русского языка и литературы),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BA4DB5">
        <w:rPr>
          <w:rFonts w:ascii="Times New Roman" w:eastAsia="Times New Roman" w:hAnsi="Times New Roman" w:cs="Times New Roman"/>
          <w:color w:val="1E2120"/>
          <w:sz w:val="27"/>
          <w:szCs w:val="27"/>
          <w:lang w:eastAsia="ru-RU"/>
        </w:rPr>
        <w:t>тьюторов</w:t>
      </w:r>
      <w:proofErr w:type="spellEnd"/>
      <w:r w:rsidRPr="00BA4DB5">
        <w:rPr>
          <w:rFonts w:ascii="Times New Roman" w:eastAsia="Times New Roman" w:hAnsi="Times New Roman" w:cs="Times New Roman"/>
          <w:color w:val="1E2120"/>
          <w:sz w:val="27"/>
          <w:szCs w:val="27"/>
          <w:lang w:eastAsia="ru-RU"/>
        </w:rPr>
        <w:t>;</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обеспечивать коммуникативную и образовательную "включенности" всех учащихся класса в образовательную деятельность;</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находить ценностный аспект учебного знания русского языка и литературы, обеспечивать его понимание обучающимися;</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владеть методами и приемами обучения русскому языку, в том числе как не родному;</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вне зависимости от его реальных учебных возможностей, особенностей в поведении, состояния психического и физического здоровья;</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устанавливать контакты с учащимися разного возраста и их родителями (законными представителями), другими педагогическими и иными работниками;</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вести постоянную работу с семьями учащихся и местным сообществом по формированию речевой культуры, фиксируя различия местной и национальной языковой нормы;</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проявлять позитивное отношение к местным языковым явлениям, отражающим культурно-исторические особенности развития региона;</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проявлять позитивное отношение к родным языкам обучающихся в школе детей;</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 xml:space="preserve">владеть </w:t>
      </w:r>
      <w:proofErr w:type="spellStart"/>
      <w:r w:rsidRPr="00BA4DB5">
        <w:rPr>
          <w:rFonts w:ascii="Times New Roman" w:eastAsia="Times New Roman" w:hAnsi="Times New Roman" w:cs="Times New Roman"/>
          <w:color w:val="1E2120"/>
          <w:sz w:val="27"/>
          <w:szCs w:val="27"/>
          <w:lang w:eastAsia="ru-RU"/>
        </w:rPr>
        <w:t>общепользовательской</w:t>
      </w:r>
      <w:proofErr w:type="spellEnd"/>
      <w:r w:rsidRPr="00BA4DB5">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BA4DB5" w:rsidRPr="00BA4DB5" w:rsidRDefault="00BA4DB5" w:rsidP="00BA4D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давать этическую и эстетическую оценку языковых проявлений в повседневной жизни: интернет-языка, языка субкультур, языка СМИ, ненормативной лексики.</w:t>
      </w:r>
    </w:p>
    <w:p w:rsidR="00BA4DB5" w:rsidRPr="0049283C"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 xml:space="preserve">1.10. Учитель русского языка и литературы должен быть ознакомлен с должностной инструкцией, разработанной с учетом </w:t>
      </w:r>
      <w:proofErr w:type="spellStart"/>
      <w:r w:rsidRPr="00BA4DB5">
        <w:rPr>
          <w:rFonts w:ascii="Times New Roman" w:eastAsia="Times New Roman" w:hAnsi="Times New Roman" w:cs="Times New Roman"/>
          <w:color w:val="1E2120"/>
          <w:sz w:val="27"/>
          <w:szCs w:val="27"/>
          <w:lang w:eastAsia="ru-RU"/>
        </w:rPr>
        <w:t>профстандарта</w:t>
      </w:r>
      <w:proofErr w:type="spellEnd"/>
      <w:r w:rsidRPr="00BA4DB5">
        <w:rPr>
          <w:rFonts w:ascii="Times New Roman" w:eastAsia="Times New Roman" w:hAnsi="Times New Roman" w:cs="Times New Roman"/>
          <w:color w:val="1E2120"/>
          <w:sz w:val="27"/>
          <w:szCs w:val="27"/>
          <w:lang w:eastAsia="ru-RU"/>
        </w:rPr>
        <w:t xml:space="preserve"> и ФГОС, знать и соблюдать установленные правила и требования охраны труда и пожарной безопасности, правила личной гигиены.</w:t>
      </w:r>
      <w:r w:rsidRPr="00BA4DB5">
        <w:rPr>
          <w:rFonts w:ascii="Times New Roman" w:eastAsia="Times New Roman" w:hAnsi="Times New Roman" w:cs="Times New Roman"/>
          <w:color w:val="1E2120"/>
          <w:sz w:val="27"/>
          <w:szCs w:val="27"/>
          <w:lang w:eastAsia="ru-RU"/>
        </w:rPr>
        <w:br/>
        <w:t>1.11. Педагог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общеобразовательном учреждении.</w:t>
      </w:r>
      <w:r w:rsidRPr="00BA4DB5">
        <w:rPr>
          <w:rFonts w:ascii="Times New Roman" w:eastAsia="Times New Roman" w:hAnsi="Times New Roman" w:cs="Times New Roman"/>
          <w:color w:val="1E2120"/>
          <w:sz w:val="27"/>
          <w:szCs w:val="27"/>
          <w:lang w:eastAsia="ru-RU"/>
        </w:rPr>
        <w:br/>
        <w:t>1.12. Учителю русского языка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BA4DB5" w:rsidRPr="00BA4DB5" w:rsidRDefault="00BA4DB5" w:rsidP="00BA4DB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A4DB5">
        <w:rPr>
          <w:rFonts w:ascii="Times New Roman" w:eastAsia="Times New Roman" w:hAnsi="Times New Roman" w:cs="Times New Roman"/>
          <w:b/>
          <w:bCs/>
          <w:color w:val="1E2120"/>
          <w:sz w:val="30"/>
          <w:szCs w:val="30"/>
          <w:lang w:eastAsia="ru-RU"/>
        </w:rPr>
        <w:t>2. Трудовые функции</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русского языка и литературы являются:</w:t>
      </w:r>
      <w:r w:rsidRPr="00BA4DB5">
        <w:rPr>
          <w:rFonts w:ascii="Times New Roman" w:eastAsia="Times New Roman" w:hAnsi="Times New Roman" w:cs="Times New Roman"/>
          <w:color w:val="1E2120"/>
          <w:sz w:val="27"/>
          <w:szCs w:val="27"/>
          <w:lang w:eastAsia="ru-RU"/>
        </w:rPr>
        <w:br/>
        <w:t>2.1. </w:t>
      </w:r>
      <w:ins w:id="4" w:author="Unknown">
        <w:r w:rsidRPr="00BA4DB5">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BA4DB5">
        <w:rPr>
          <w:rFonts w:ascii="Times New Roman" w:eastAsia="Times New Roman" w:hAnsi="Times New Roman" w:cs="Times New Roman"/>
          <w:color w:val="1E2120"/>
          <w:sz w:val="27"/>
          <w:szCs w:val="27"/>
          <w:lang w:eastAsia="ru-RU"/>
        </w:rPr>
        <w:br/>
        <w:t>2.1.1. Общепедагогическая функция. Обучение.</w:t>
      </w:r>
      <w:r w:rsidRPr="00BA4DB5">
        <w:rPr>
          <w:rFonts w:ascii="Times New Roman" w:eastAsia="Times New Roman" w:hAnsi="Times New Roman" w:cs="Times New Roman"/>
          <w:color w:val="1E2120"/>
          <w:sz w:val="27"/>
          <w:szCs w:val="27"/>
          <w:lang w:eastAsia="ru-RU"/>
        </w:rPr>
        <w:br/>
        <w:t>2.1.2. Воспитательная деятельность.</w:t>
      </w:r>
      <w:r w:rsidRPr="00BA4DB5">
        <w:rPr>
          <w:rFonts w:ascii="Times New Roman" w:eastAsia="Times New Roman" w:hAnsi="Times New Roman" w:cs="Times New Roman"/>
          <w:color w:val="1E2120"/>
          <w:sz w:val="27"/>
          <w:szCs w:val="27"/>
          <w:lang w:eastAsia="ru-RU"/>
        </w:rPr>
        <w:br/>
        <w:t>2.1.3. Развивающая деятельность.</w:t>
      </w:r>
      <w:r w:rsidRPr="00BA4DB5">
        <w:rPr>
          <w:rFonts w:ascii="Times New Roman" w:eastAsia="Times New Roman" w:hAnsi="Times New Roman" w:cs="Times New Roman"/>
          <w:color w:val="1E2120"/>
          <w:sz w:val="27"/>
          <w:szCs w:val="27"/>
          <w:lang w:eastAsia="ru-RU"/>
        </w:rPr>
        <w:br/>
        <w:t>2.2. </w:t>
      </w:r>
      <w:ins w:id="5" w:author="Unknown">
        <w:r w:rsidRPr="00BA4DB5">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BA4DB5">
        <w:rPr>
          <w:rFonts w:ascii="Times New Roman" w:eastAsia="Times New Roman" w:hAnsi="Times New Roman" w:cs="Times New Roman"/>
          <w:color w:val="1E2120"/>
          <w:sz w:val="27"/>
          <w:szCs w:val="27"/>
          <w:lang w:eastAsia="ru-RU"/>
        </w:rPr>
        <w:br/>
        <w:t>2.2.1. Педагогическая деятельность по реализации образовательных программ основного и среднего общего образования.</w:t>
      </w:r>
      <w:r w:rsidRPr="00BA4DB5">
        <w:rPr>
          <w:rFonts w:ascii="Times New Roman" w:eastAsia="Times New Roman" w:hAnsi="Times New Roman" w:cs="Times New Roman"/>
          <w:color w:val="1E2120"/>
          <w:sz w:val="27"/>
          <w:szCs w:val="27"/>
          <w:lang w:eastAsia="ru-RU"/>
        </w:rPr>
        <w:br/>
        <w:t>2.2.2. Предметное обучение. Русский язык и литература.</w:t>
      </w:r>
    </w:p>
    <w:p w:rsidR="00BA4DB5" w:rsidRPr="00BA4DB5" w:rsidRDefault="00BA4DB5" w:rsidP="00BA4DB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A4DB5">
        <w:rPr>
          <w:rFonts w:ascii="Times New Roman" w:eastAsia="Times New Roman" w:hAnsi="Times New Roman" w:cs="Times New Roman"/>
          <w:b/>
          <w:bCs/>
          <w:color w:val="1E2120"/>
          <w:sz w:val="30"/>
          <w:szCs w:val="30"/>
          <w:lang w:eastAsia="ru-RU"/>
        </w:rPr>
        <w:t>3. Должностные обязанности</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3.1. </w:t>
      </w:r>
      <w:ins w:id="6" w:author="Unknown">
        <w:r w:rsidRPr="00BA4DB5">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BA4DB5" w:rsidRPr="00BA4DB5" w:rsidRDefault="00BA4DB5" w:rsidP="00BA4D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ФГОС и ФОП основного общего и среднего общего образования;</w:t>
      </w:r>
    </w:p>
    <w:p w:rsidR="00BA4DB5" w:rsidRPr="00BA4DB5" w:rsidRDefault="00BA4DB5" w:rsidP="00BA4D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разрабатывает и реализует рабочие программы по русскому языку и литературе на основе Федеральных рабочих программ (ФРП) по русскому языку и литературе соответствующего уровня образования;</w:t>
      </w:r>
    </w:p>
    <w:p w:rsidR="00BA4DB5" w:rsidRPr="00BA4DB5" w:rsidRDefault="00BA4DB5" w:rsidP="00BA4D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участвует в разработке и реализации программы развития школы в целях создания безопасной и комфортной образовательной среды;</w:t>
      </w:r>
    </w:p>
    <w:p w:rsidR="00BA4DB5" w:rsidRPr="00BA4DB5" w:rsidRDefault="00BA4DB5" w:rsidP="00BA4D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составляет рабочий тематический план на каждый урок, проводит учебные занятия по русскому языку и литературе;</w:t>
      </w:r>
    </w:p>
    <w:p w:rsidR="00BA4DB5" w:rsidRPr="00BA4DB5" w:rsidRDefault="00BA4DB5" w:rsidP="00BA4D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BA4DB5" w:rsidRPr="00BA4DB5" w:rsidRDefault="00BA4DB5" w:rsidP="00BA4D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обучающимися образовательной программы по учебному предмету «Русский язык» и «Литература» в соответствии с ФОП ООО и ФОП СОО;</w:t>
      </w:r>
    </w:p>
    <w:p w:rsidR="00BA4DB5" w:rsidRPr="00BA4DB5" w:rsidRDefault="00BA4DB5" w:rsidP="00BA4D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формирует универсальные учебные действия;</w:t>
      </w:r>
    </w:p>
    <w:p w:rsidR="00BA4DB5" w:rsidRPr="00BA4DB5" w:rsidRDefault="00BA4DB5" w:rsidP="00BA4D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формирует навыки, связанные с ИКТ;</w:t>
      </w:r>
    </w:p>
    <w:p w:rsidR="00BA4DB5" w:rsidRPr="00BA4DB5" w:rsidRDefault="00BA4DB5" w:rsidP="00BA4D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формирует у детей мотивацию к обучению;</w:t>
      </w:r>
    </w:p>
    <w:p w:rsidR="00BA4DB5" w:rsidRPr="00BA4DB5" w:rsidRDefault="00BA4DB5" w:rsidP="00BA4D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BA4DB5" w:rsidRPr="00BA4DB5" w:rsidRDefault="00BA4DB5" w:rsidP="00BA4D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электронного журнала и дневников).</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3.2. </w:t>
      </w:r>
      <w:ins w:id="7" w:author="Unknown">
        <w:r w:rsidRPr="00BA4DB5">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BA4DB5" w:rsidRPr="00BA4DB5" w:rsidRDefault="00BA4DB5" w:rsidP="00BA4DB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русского языка и литературы, поддерживает режим посещения уроков русского языка и литературы, уважая человеческое достоинство, честь и репутацию детей;</w:t>
      </w:r>
    </w:p>
    <w:p w:rsidR="00BA4DB5" w:rsidRPr="00BA4DB5" w:rsidRDefault="00BA4DB5" w:rsidP="00BA4DB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русского языка и литературы, так и во внеурочной деятельности;</w:t>
      </w:r>
    </w:p>
    <w:p w:rsidR="00BA4DB5" w:rsidRPr="00BA4DB5" w:rsidRDefault="00BA4DB5" w:rsidP="00BA4DB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ставит воспитательные цели, способствующие развитию учащихся, независимо от их способностей и характера;</w:t>
      </w:r>
    </w:p>
    <w:p w:rsidR="00BA4DB5" w:rsidRPr="00BA4DB5" w:rsidRDefault="00BA4DB5" w:rsidP="00BA4DB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контролирует выполнение обучающимися правил безопасного поведения в кабинете русского языка и литературы;</w:t>
      </w:r>
    </w:p>
    <w:p w:rsidR="00BA4DB5" w:rsidRPr="00BA4DB5" w:rsidRDefault="00BA4DB5" w:rsidP="00BA4DB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способствует реализации воспитательных возможностей видов деятельности школьника (образовательной, исследовательской, проектной, творческой).</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3.3. </w:t>
      </w:r>
      <w:ins w:id="8" w:author="Unknown">
        <w:r w:rsidRPr="00BA4DB5">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BA4DB5" w:rsidRPr="00BA4DB5" w:rsidRDefault="00BA4DB5" w:rsidP="00BA4DB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уроках русского языка и литературы;</w:t>
      </w:r>
    </w:p>
    <w:p w:rsidR="00BA4DB5" w:rsidRPr="00BA4DB5" w:rsidRDefault="00BA4DB5" w:rsidP="00BA4DB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 в условиях современного мира.</w:t>
      </w:r>
    </w:p>
    <w:p w:rsidR="00BA4DB5" w:rsidRPr="00BA4DB5" w:rsidRDefault="00BA4DB5" w:rsidP="00BA4DB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BA4DB5">
        <w:rPr>
          <w:rFonts w:ascii="Times New Roman" w:eastAsia="Times New Roman" w:hAnsi="Times New Roman" w:cs="Times New Roman"/>
          <w:color w:val="1E2120"/>
          <w:sz w:val="27"/>
          <w:szCs w:val="27"/>
          <w:lang w:eastAsia="ru-RU"/>
        </w:rPr>
        <w:t>аутисты</w:t>
      </w:r>
      <w:proofErr w:type="spellEnd"/>
      <w:r w:rsidRPr="00BA4DB5">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BA4DB5">
        <w:rPr>
          <w:rFonts w:ascii="Times New Roman" w:eastAsia="Times New Roman" w:hAnsi="Times New Roman" w:cs="Times New Roman"/>
          <w:color w:val="1E2120"/>
          <w:sz w:val="27"/>
          <w:szCs w:val="27"/>
          <w:lang w:eastAsia="ru-RU"/>
        </w:rPr>
        <w:t>гиперактивностью</w:t>
      </w:r>
      <w:proofErr w:type="spellEnd"/>
      <w:proofErr w:type="gramEnd"/>
      <w:r w:rsidRPr="00BA4DB5">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BA4DB5" w:rsidRPr="00BA4DB5" w:rsidRDefault="00BA4DB5" w:rsidP="00BA4DB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оказывает адресную помощь учащимся школы;</w:t>
      </w:r>
    </w:p>
    <w:p w:rsidR="00BA4DB5" w:rsidRPr="00BA4DB5" w:rsidRDefault="00BA4DB5" w:rsidP="00BA4DB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BA4DB5" w:rsidRPr="00BA4DB5" w:rsidRDefault="00BA4DB5" w:rsidP="00BA4DB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русскому языку и литературе в рамках индивидуальных программ развития ребенка.</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3.4. </w:t>
      </w:r>
      <w:ins w:id="9" w:author="Unknown">
        <w:r w:rsidRPr="00BA4DB5">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образовательных программ основного и среднего общего образования:</w:t>
        </w:r>
      </w:ins>
    </w:p>
    <w:p w:rsidR="00BA4DB5" w:rsidRPr="00BA4DB5" w:rsidRDefault="00BA4DB5" w:rsidP="00BA4DB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формирует у учеников общекультурную компетенцию и понимание места русского языка и литературы в общей картине мира;</w:t>
      </w:r>
    </w:p>
    <w:p w:rsidR="00BA4DB5" w:rsidRPr="00BA4DB5" w:rsidRDefault="00BA4DB5" w:rsidP="00BA4DB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определяет на основе анализа образовательной деятельности учащегося оптимальные способы его обучения и развития;</w:t>
      </w:r>
    </w:p>
    <w:p w:rsidR="00BA4DB5" w:rsidRPr="00BA4DB5" w:rsidRDefault="00BA4DB5" w:rsidP="00BA4DB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определяет образовательную деятельность совместно с учеником, его родителями (законными представителями) и иными участниками образовательной деятельности;</w:t>
      </w:r>
    </w:p>
    <w:p w:rsidR="00BA4DB5" w:rsidRPr="00BA4DB5" w:rsidRDefault="00BA4DB5" w:rsidP="00BA4DB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планирует специализированную образовательную деятельность для класса и/или отдельных учащихся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w:t>
      </w:r>
    </w:p>
    <w:p w:rsidR="00BA4DB5" w:rsidRPr="00BA4DB5" w:rsidRDefault="00BA4DB5" w:rsidP="00BA4DB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w:t>
      </w:r>
    </w:p>
    <w:p w:rsidR="00BA4DB5" w:rsidRPr="00BA4DB5" w:rsidRDefault="00BA4DB5" w:rsidP="00BA4DB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осуществляет организацию олимпиад по русскому языку и литературе, конференций, предметных конкурсов и лингвистических игр в школе, литературных вечеров и др.</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3.5. </w:t>
      </w:r>
      <w:ins w:id="10" w:author="Unknown">
        <w:r w:rsidRPr="00BA4DB5">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предметам «Русский язык» и «Литература»:</w:t>
        </w:r>
      </w:ins>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обучает методам понимания сообщения: анализу, структуризации, реорганизации, трансформации, сопоставлению с другими сообщениями и выявлению необходимой информации;</w:t>
      </w:r>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осуществляет совместно с учащимися поиск и обсуждение изменений в языковой реальности и реакции на них социума, формирует у детей "чувство меняющегося языка";</w:t>
      </w:r>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использует совместно с учениками источников языковой информации для решения практических или познавательных задач, в частности, этимологической информации, подчеркивая отличия научного метода изучения языка от так называемого "бытового" подхода ("народной лингвистики");</w:t>
      </w:r>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формирует культуру диалога через организацию устных и письменных дискуссий по проблемам, требующим принятия решений и разрешения конфликтных ситуаций;</w:t>
      </w:r>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организует публичные выступления детей, поощрение их участия в дебатах на школьных конференциях и других форумах, включая интернет-форумы и интернет-конференции;</w:t>
      </w:r>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формирует установку школьников на коммуникацию в максимально широком контексте, в том числе в гипермедиа-формате;</w:t>
      </w:r>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стимулирует сообщения обучающихся о событии или объекте (рассказ о поездке, событии семейной жизни, спектакле и т.п.), анализируя их структуру и используемые языковые и изобразительные средства;</w:t>
      </w:r>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обсуждает с учащимися образцы лучших произведений художественной и научной прозы, журналистики, рекламы и т.п.</w:t>
      </w:r>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поощряет индивидуальное и коллективное литературное творчество школьников;</w:t>
      </w:r>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 xml:space="preserve">поощряет участие детей в театральных постановках, стимулирование создания ими анимационных и других </w:t>
      </w:r>
      <w:proofErr w:type="spellStart"/>
      <w:r w:rsidRPr="00BA4DB5">
        <w:rPr>
          <w:rFonts w:ascii="Times New Roman" w:eastAsia="Times New Roman" w:hAnsi="Times New Roman" w:cs="Times New Roman"/>
          <w:color w:val="1E2120"/>
          <w:sz w:val="27"/>
          <w:szCs w:val="27"/>
          <w:lang w:eastAsia="ru-RU"/>
        </w:rPr>
        <w:t>видеопродуктов</w:t>
      </w:r>
      <w:proofErr w:type="spellEnd"/>
      <w:r w:rsidRPr="00BA4DB5">
        <w:rPr>
          <w:rFonts w:ascii="Times New Roman" w:eastAsia="Times New Roman" w:hAnsi="Times New Roman" w:cs="Times New Roman"/>
          <w:color w:val="1E2120"/>
          <w:sz w:val="27"/>
          <w:szCs w:val="27"/>
          <w:lang w:eastAsia="ru-RU"/>
        </w:rPr>
        <w:t>;</w:t>
      </w:r>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моделирует виды профессиональной деятельности, где коммуникативная компетентность является основным качеством работника, включая в нее заинтересованных учащихся (издание школьной газеты, художественного или научного альманаха, организация школьного радио и телевидения, разработка сценария театральной постановки или видеофильма и т.д.);</w:t>
      </w:r>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формирует у обучающихся умение применять в практике устной и письменной речи норм современного литературного русского языка;</w:t>
      </w:r>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контролирует наличие у обучающихся рабочих тетрадей, тетрадей для контрольных работ, соблюдение установленного порядка их оформления, ведения, соблюдение единого орфографического режима;</w:t>
      </w:r>
    </w:p>
    <w:p w:rsidR="00BA4DB5" w:rsidRPr="00BA4DB5" w:rsidRDefault="00BA4DB5" w:rsidP="00BA4D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формирует у учащихся культуры ссылок на источники опубликования, цитирования, сопоставления, диалога с автором, недопущения нарушения авторских прав.</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ФОП соответствующего уровня общего образования,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BA4DB5">
        <w:rPr>
          <w:rFonts w:ascii="Times New Roman" w:eastAsia="Times New Roman" w:hAnsi="Times New Roman" w:cs="Times New Roman"/>
          <w:color w:val="1E2120"/>
          <w:sz w:val="27"/>
          <w:szCs w:val="27"/>
          <w:lang w:eastAsia="ru-RU"/>
        </w:rPr>
        <w:br/>
        <w:t>3.7. Готовит и использует в обучении различный дидактический материал, наглядные пособия, раздаточный учебный материал по русскому языку и литературе.</w:t>
      </w:r>
      <w:r w:rsidRPr="00BA4DB5">
        <w:rPr>
          <w:rFonts w:ascii="Times New Roman" w:eastAsia="Times New Roman" w:hAnsi="Times New Roman" w:cs="Times New Roman"/>
          <w:color w:val="1E2120"/>
          <w:sz w:val="27"/>
          <w:szCs w:val="27"/>
          <w:lang w:eastAsia="ru-RU"/>
        </w:rPr>
        <w:br/>
        <w:t>3.8.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BA4DB5">
        <w:rPr>
          <w:rFonts w:ascii="Times New Roman" w:eastAsia="Times New Roman" w:hAnsi="Times New Roman" w:cs="Times New Roman"/>
          <w:color w:val="1E2120"/>
          <w:sz w:val="27"/>
          <w:szCs w:val="27"/>
          <w:lang w:eastAsia="ru-RU"/>
        </w:rPr>
        <w:br/>
        <w:t>3.9. При использовании ЭСО с демонстрацией обучающих фильмов и иной информации, предусматривающей ее фиксацию в тетрадях, не превышает продолжительность непрерывного использования экрана для учащихся 5-9-х классов - 15 минут, общую продолжительность использования интерактивной доски на уроке - 30 минут.</w:t>
      </w:r>
      <w:r w:rsidRPr="00BA4DB5">
        <w:rPr>
          <w:rFonts w:ascii="Times New Roman" w:eastAsia="Times New Roman" w:hAnsi="Times New Roman" w:cs="Times New Roman"/>
          <w:color w:val="1E2120"/>
          <w:sz w:val="27"/>
          <w:szCs w:val="27"/>
          <w:lang w:eastAsia="ru-RU"/>
        </w:rPr>
        <w:br/>
        <w:t>3.10. </w:t>
      </w:r>
      <w:ins w:id="11" w:author="Unknown">
        <w:r w:rsidRPr="00BA4DB5">
          <w:rPr>
            <w:rFonts w:ascii="Times New Roman" w:eastAsia="Times New Roman" w:hAnsi="Times New Roman" w:cs="Times New Roman"/>
            <w:color w:val="1E2120"/>
            <w:sz w:val="27"/>
            <w:szCs w:val="27"/>
            <w:u w:val="single"/>
            <w:bdr w:val="none" w:sz="0" w:space="0" w:color="auto" w:frame="1"/>
            <w:lang w:eastAsia="ru-RU"/>
          </w:rPr>
          <w:t>Учителю русского языка запрещается:</w:t>
        </w:r>
      </w:ins>
    </w:p>
    <w:p w:rsidR="00BA4DB5" w:rsidRPr="00BA4DB5" w:rsidRDefault="00BA4DB5" w:rsidP="00BA4DB5">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менять на свое усмотрение расписание занятий;</w:t>
      </w:r>
    </w:p>
    <w:p w:rsidR="00BA4DB5" w:rsidRPr="00BA4DB5" w:rsidRDefault="00BA4DB5" w:rsidP="00BA4DB5">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и перемен;</w:t>
      </w:r>
    </w:p>
    <w:p w:rsidR="00BA4DB5" w:rsidRPr="00BA4DB5" w:rsidRDefault="00BA4DB5" w:rsidP="00BA4DB5">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удалять учеников с занятий.</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3.11. Принимает участие в ГВЭ и ЕГЭ.</w:t>
      </w:r>
      <w:r w:rsidRPr="00BA4DB5">
        <w:rPr>
          <w:rFonts w:ascii="Times New Roman" w:eastAsia="Times New Roman" w:hAnsi="Times New Roman" w:cs="Times New Roman"/>
          <w:color w:val="1E2120"/>
          <w:sz w:val="27"/>
          <w:szCs w:val="27"/>
          <w:lang w:eastAsia="ru-RU"/>
        </w:rPr>
        <w:br/>
        <w:t>3.12. Обеспечивает охрану жизни и здоровья обучающихся во время образовательной деятельности, школьных олимпиад, конкурсов и различных внеклассных мероприятий по русскому языку и литературе.</w:t>
      </w:r>
      <w:r w:rsidRPr="00BA4DB5">
        <w:rPr>
          <w:rFonts w:ascii="Times New Roman" w:eastAsia="Times New Roman" w:hAnsi="Times New Roman" w:cs="Times New Roman"/>
          <w:color w:val="1E2120"/>
          <w:sz w:val="27"/>
          <w:szCs w:val="27"/>
          <w:lang w:eastAsia="ru-RU"/>
        </w:rPr>
        <w:br/>
        <w:t>3.13.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BA4DB5">
        <w:rPr>
          <w:rFonts w:ascii="Times New Roman" w:eastAsia="Times New Roman" w:hAnsi="Times New Roman" w:cs="Times New Roman"/>
          <w:color w:val="1E2120"/>
          <w:sz w:val="27"/>
          <w:szCs w:val="27"/>
          <w:lang w:eastAsia="ru-RU"/>
        </w:rPr>
        <w:br/>
        <w:t>3.14.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BA4DB5">
        <w:rPr>
          <w:rFonts w:ascii="Times New Roman" w:eastAsia="Times New Roman" w:hAnsi="Times New Roman" w:cs="Times New Roman"/>
          <w:color w:val="1E2120"/>
          <w:sz w:val="27"/>
          <w:szCs w:val="27"/>
          <w:lang w:eastAsia="ru-RU"/>
        </w:rPr>
        <w:br/>
        <w:t>3.15.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BA4DB5">
        <w:rPr>
          <w:rFonts w:ascii="Times New Roman" w:eastAsia="Times New Roman" w:hAnsi="Times New Roman" w:cs="Times New Roman"/>
          <w:color w:val="1E2120"/>
          <w:sz w:val="27"/>
          <w:szCs w:val="27"/>
          <w:lang w:eastAsia="ru-RU"/>
        </w:rPr>
        <w:br/>
        <w:t>3.16. Согласно годовому плану работы общеобразовательной организации принимает участие в педагогических советах, совещаниях и семинарах, круглых столах, предметных неделях, а также в предметных школьных МО и методических объединениях учителей русского языка и литературы, которые проводятся вышестоящей организацией.</w:t>
      </w:r>
      <w:r w:rsidRPr="00BA4DB5">
        <w:rPr>
          <w:rFonts w:ascii="Times New Roman" w:eastAsia="Times New Roman" w:hAnsi="Times New Roman" w:cs="Times New Roman"/>
          <w:color w:val="1E2120"/>
          <w:sz w:val="27"/>
          <w:szCs w:val="27"/>
          <w:lang w:eastAsia="ru-RU"/>
        </w:rPr>
        <w:br/>
        <w:t>3.17. Принимает участие в смотре-конкурсе учебных кабинетов, готовит кабинет русского языка и литературы к приемке на начало нового учебного года.</w:t>
      </w:r>
      <w:r w:rsidRPr="00BA4DB5">
        <w:rPr>
          <w:rFonts w:ascii="Times New Roman" w:eastAsia="Times New Roman" w:hAnsi="Times New Roman" w:cs="Times New Roman"/>
          <w:color w:val="1E2120"/>
          <w:sz w:val="27"/>
          <w:szCs w:val="27"/>
          <w:lang w:eastAsia="ru-RU"/>
        </w:rPr>
        <w:br/>
        <w:t>3.18.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BA4DB5">
        <w:rPr>
          <w:rFonts w:ascii="Times New Roman" w:eastAsia="Times New Roman" w:hAnsi="Times New Roman" w:cs="Times New Roman"/>
          <w:color w:val="1E2120"/>
          <w:sz w:val="27"/>
          <w:szCs w:val="27"/>
          <w:lang w:eastAsia="ru-RU"/>
        </w:rPr>
        <w:br/>
        <w:t>3.19. Педагог соблюдает Устав и Правила внутреннего трудового распорядка, трудовую дисциплину, режим времени работы и отдыха, требования охраны труда, пожарной безопасности и производственной санитарии.</w:t>
      </w:r>
      <w:r w:rsidRPr="00BA4DB5">
        <w:rPr>
          <w:rFonts w:ascii="Times New Roman" w:eastAsia="Times New Roman" w:hAnsi="Times New Roman" w:cs="Times New Roman"/>
          <w:color w:val="1E2120"/>
          <w:sz w:val="27"/>
          <w:szCs w:val="27"/>
          <w:lang w:eastAsia="ru-RU"/>
        </w:rPr>
        <w:br/>
        <w:t>3.20.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BA4DB5">
        <w:rPr>
          <w:rFonts w:ascii="Times New Roman" w:eastAsia="Times New Roman" w:hAnsi="Times New Roman" w:cs="Times New Roman"/>
          <w:color w:val="1E2120"/>
          <w:sz w:val="27"/>
          <w:szCs w:val="27"/>
          <w:lang w:eastAsia="ru-RU"/>
        </w:rPr>
        <w:br/>
        <w:t>3.21.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BA4DB5">
        <w:rPr>
          <w:rFonts w:ascii="Times New Roman" w:eastAsia="Times New Roman" w:hAnsi="Times New Roman" w:cs="Times New Roman"/>
          <w:color w:val="1E2120"/>
          <w:sz w:val="27"/>
          <w:szCs w:val="27"/>
          <w:lang w:eastAsia="ru-RU"/>
        </w:rPr>
        <w:br/>
        <w:t>3.22.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BA4DB5">
        <w:rPr>
          <w:rFonts w:ascii="Times New Roman" w:eastAsia="Times New Roman" w:hAnsi="Times New Roman" w:cs="Times New Roman"/>
          <w:color w:val="1E2120"/>
          <w:sz w:val="27"/>
          <w:szCs w:val="27"/>
          <w:lang w:eastAsia="ru-RU"/>
        </w:rPr>
        <w:br/>
        <w:t>3.23. Учитель русского языка и литературы исполняет иные обязанности, предусмотренные Федеральным Законом «Об образовании в Российской Федерации».</w:t>
      </w:r>
      <w:r w:rsidRPr="00BA4DB5">
        <w:rPr>
          <w:rFonts w:ascii="Times New Roman" w:eastAsia="Times New Roman" w:hAnsi="Times New Roman" w:cs="Times New Roman"/>
          <w:color w:val="1E2120"/>
          <w:sz w:val="27"/>
          <w:szCs w:val="27"/>
          <w:lang w:eastAsia="ru-RU"/>
        </w:rPr>
        <w:br/>
        <w:t>3.24. Осуществляет свою деятельность на высоком профессиональном уровне.</w:t>
      </w:r>
    </w:p>
    <w:p w:rsidR="00BA4DB5" w:rsidRPr="00BA4DB5" w:rsidRDefault="00BA4DB5" w:rsidP="00BA4DB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A4DB5">
        <w:rPr>
          <w:rFonts w:ascii="Times New Roman" w:eastAsia="Times New Roman" w:hAnsi="Times New Roman" w:cs="Times New Roman"/>
          <w:b/>
          <w:bCs/>
          <w:color w:val="1E2120"/>
          <w:sz w:val="30"/>
          <w:szCs w:val="30"/>
          <w:lang w:eastAsia="ru-RU"/>
        </w:rPr>
        <w:t>4. Права</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u w:val="single"/>
          <w:bdr w:val="none" w:sz="0" w:space="0" w:color="auto" w:frame="1"/>
          <w:lang w:eastAsia="ru-RU"/>
        </w:rPr>
        <w:t>У</w:t>
      </w:r>
      <w:ins w:id="12" w:author="Unknown">
        <w:r w:rsidRPr="00BA4DB5">
          <w:rPr>
            <w:rFonts w:ascii="Times New Roman" w:eastAsia="Times New Roman" w:hAnsi="Times New Roman" w:cs="Times New Roman"/>
            <w:color w:val="1E2120"/>
            <w:sz w:val="27"/>
            <w:szCs w:val="27"/>
            <w:u w:val="single"/>
            <w:bdr w:val="none" w:sz="0" w:space="0" w:color="auto" w:frame="1"/>
            <w:lang w:eastAsia="ru-RU"/>
          </w:rPr>
          <w:t>читель русского языка имеет следующие права в пределах своей компетенции:</w:t>
        </w:r>
      </w:ins>
      <w:r w:rsidRPr="00BA4DB5">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BA4DB5">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BA4DB5">
        <w:rPr>
          <w:rFonts w:ascii="Times New Roman" w:eastAsia="Times New Roman" w:hAnsi="Times New Roman" w:cs="Times New Roman"/>
          <w:color w:val="1E2120"/>
          <w:sz w:val="27"/>
          <w:szCs w:val="27"/>
          <w:lang w:eastAsia="ru-RU"/>
        </w:rPr>
        <w:br/>
        <w:t>4.3. На материально-технические условия, требуемые для выполнения ФРП по русскому языку и литературе.</w:t>
      </w:r>
      <w:r w:rsidRPr="00BA4DB5">
        <w:rPr>
          <w:rFonts w:ascii="Times New Roman" w:eastAsia="Times New Roman" w:hAnsi="Times New Roman" w:cs="Times New Roman"/>
          <w:color w:val="1E2120"/>
          <w:sz w:val="27"/>
          <w:szCs w:val="27"/>
          <w:lang w:eastAsia="ru-RU"/>
        </w:rPr>
        <w:br/>
        <w:t>4.4.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BA4DB5">
        <w:rPr>
          <w:rFonts w:ascii="Times New Roman" w:eastAsia="Times New Roman" w:hAnsi="Times New Roman" w:cs="Times New Roman"/>
          <w:color w:val="1E2120"/>
          <w:sz w:val="27"/>
          <w:szCs w:val="27"/>
          <w:lang w:eastAsia="ru-RU"/>
        </w:rPr>
        <w:br/>
        <w:t>4.5. Свободно выбирать и использовать методики обучения русскому языку и литературе, учебные пособия и материалы, соответствующие образовательным программам основного общего и среднего общего образования общеобразовательной организации.</w:t>
      </w:r>
      <w:r w:rsidRPr="00BA4DB5">
        <w:rPr>
          <w:rFonts w:ascii="Times New Roman" w:eastAsia="Times New Roman" w:hAnsi="Times New Roman" w:cs="Times New Roman"/>
          <w:color w:val="1E2120"/>
          <w:sz w:val="27"/>
          <w:szCs w:val="27"/>
          <w:lang w:eastAsia="ru-RU"/>
        </w:rPr>
        <w:br/>
        <w:t>4.6.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BA4DB5">
        <w:rPr>
          <w:rFonts w:ascii="Times New Roman" w:eastAsia="Times New Roman" w:hAnsi="Times New Roman" w:cs="Times New Roman"/>
          <w:color w:val="1E2120"/>
          <w:sz w:val="27"/>
          <w:szCs w:val="27"/>
          <w:lang w:eastAsia="ru-RU"/>
        </w:rPr>
        <w:br/>
        <w:t>4.7. Давать обучающимся во время уроков русского языка и литературы,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BA4DB5">
        <w:rPr>
          <w:rFonts w:ascii="Times New Roman" w:eastAsia="Times New Roman" w:hAnsi="Times New Roman" w:cs="Times New Roman"/>
          <w:color w:val="1E2120"/>
          <w:sz w:val="27"/>
          <w:szCs w:val="27"/>
          <w:lang w:eastAsia="ru-RU"/>
        </w:rPr>
        <w:br/>
        <w:t>4.8. Знакомиться с проектами решений директора школы,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BA4DB5">
        <w:rPr>
          <w:rFonts w:ascii="Times New Roman" w:eastAsia="Times New Roman" w:hAnsi="Times New Roman" w:cs="Times New Roman"/>
          <w:color w:val="1E2120"/>
          <w:sz w:val="27"/>
          <w:szCs w:val="27"/>
          <w:lang w:eastAsia="ru-RU"/>
        </w:rPr>
        <w:br/>
        <w:t>4.9.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BA4DB5">
        <w:rPr>
          <w:rFonts w:ascii="Times New Roman" w:eastAsia="Times New Roman" w:hAnsi="Times New Roman" w:cs="Times New Roman"/>
          <w:color w:val="1E2120"/>
          <w:sz w:val="27"/>
          <w:szCs w:val="27"/>
          <w:lang w:eastAsia="ru-RU"/>
        </w:rPr>
        <w:br/>
        <w:t>4.10. В целях защиты своих прав учитель русского языка и литературы самостоятельно или через своих представителей вправе:</w:t>
      </w:r>
    </w:p>
    <w:p w:rsidR="00BA4DB5" w:rsidRPr="00BA4DB5" w:rsidRDefault="00BA4DB5" w:rsidP="00BA4DB5">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BA4DB5" w:rsidRPr="00BA4DB5" w:rsidRDefault="00BA4DB5" w:rsidP="00BA4DB5">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BA4DB5" w:rsidRPr="00BA4DB5" w:rsidRDefault="00BA4DB5" w:rsidP="00BA4DB5">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BA4DB5" w:rsidRPr="0049283C"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4.11.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BA4DB5">
        <w:rPr>
          <w:rFonts w:ascii="Times New Roman" w:eastAsia="Times New Roman" w:hAnsi="Times New Roman" w:cs="Times New Roman"/>
          <w:color w:val="1E2120"/>
          <w:sz w:val="27"/>
          <w:szCs w:val="27"/>
          <w:lang w:eastAsia="ru-RU"/>
        </w:rPr>
        <w:br/>
        <w:t>4.12. На поощрения за добросовестное исполнение трудовых обязанностей, по результатам педагогической деятельности в соответствии с ТК РФ, Коллективным договором или Правилами внутреннего трудового распорядка, Уставом.</w:t>
      </w:r>
      <w:r w:rsidRPr="00BA4DB5">
        <w:rPr>
          <w:rFonts w:ascii="Times New Roman" w:eastAsia="Times New Roman" w:hAnsi="Times New Roman" w:cs="Times New Roman"/>
          <w:color w:val="1E2120"/>
          <w:sz w:val="27"/>
          <w:szCs w:val="27"/>
          <w:lang w:eastAsia="ru-RU"/>
        </w:rPr>
        <w:br/>
        <w:t>4.13.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BA4DB5">
        <w:rPr>
          <w:rFonts w:ascii="Times New Roman" w:eastAsia="Times New Roman" w:hAnsi="Times New Roman" w:cs="Times New Roman"/>
          <w:color w:val="1E2120"/>
          <w:sz w:val="27"/>
          <w:szCs w:val="27"/>
          <w:lang w:eastAsia="ru-RU"/>
        </w:rPr>
        <w:br/>
        <w:t>4.14.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и Коллективным договором.</w:t>
      </w:r>
      <w:r w:rsidRPr="00BA4DB5">
        <w:rPr>
          <w:rFonts w:ascii="Times New Roman" w:eastAsia="Times New Roman" w:hAnsi="Times New Roman" w:cs="Times New Roman"/>
          <w:color w:val="1E2120"/>
          <w:sz w:val="27"/>
          <w:szCs w:val="27"/>
          <w:lang w:eastAsia="ru-RU"/>
        </w:rPr>
        <w:br/>
        <w:t>4.15. Учитель русского языка и литературы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BA4DB5" w:rsidRPr="00BA4DB5" w:rsidRDefault="00BA4DB5" w:rsidP="00BA4DB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A4DB5">
        <w:rPr>
          <w:rFonts w:ascii="Times New Roman" w:eastAsia="Times New Roman" w:hAnsi="Times New Roman" w:cs="Times New Roman"/>
          <w:b/>
          <w:bCs/>
          <w:color w:val="1E2120"/>
          <w:sz w:val="30"/>
          <w:szCs w:val="30"/>
          <w:lang w:eastAsia="ru-RU"/>
        </w:rPr>
        <w:t>5. Ответственность</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5.1. </w:t>
      </w:r>
      <w:ins w:id="13" w:author="Unknown">
        <w:r w:rsidRPr="00BA4DB5">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русского языка и литературы несет ответственность:</w:t>
        </w:r>
      </w:ins>
    </w:p>
    <w:p w:rsidR="00BA4DB5" w:rsidRPr="00BA4DB5" w:rsidRDefault="00BA4DB5" w:rsidP="00BA4DB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за жизнь и здоровье обучающихся во время образовательной деятельности с ними;</w:t>
      </w:r>
    </w:p>
    <w:p w:rsidR="00BA4DB5" w:rsidRPr="00BA4DB5" w:rsidRDefault="00BA4DB5" w:rsidP="00BA4DB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русскому языку и литературе в соответствии с учебным планом;</w:t>
      </w:r>
    </w:p>
    <w:p w:rsidR="00BA4DB5" w:rsidRPr="00BA4DB5" w:rsidRDefault="00BA4DB5" w:rsidP="00BA4DB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BA4DB5" w:rsidRPr="00BA4DB5" w:rsidRDefault="00BA4DB5" w:rsidP="00BA4DB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BA4DB5" w:rsidRPr="00BA4DB5" w:rsidRDefault="00BA4DB5" w:rsidP="00BA4DB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правил безопасного поведения в кабинете русского языка и литературы;</w:t>
      </w:r>
    </w:p>
    <w:p w:rsidR="00BA4DB5" w:rsidRPr="00BA4DB5" w:rsidRDefault="00BA4DB5" w:rsidP="00BA4DB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 xml:space="preserve">5.2. За совершение дисциплинарного проступка, то есть неисполнение или ненадлежащее исполнение по вине учителя русского языка и литературы возложенных на него трудовых обязанностей, должностной инструкции по </w:t>
      </w:r>
      <w:proofErr w:type="spellStart"/>
      <w:r w:rsidRPr="00BA4DB5">
        <w:rPr>
          <w:rFonts w:ascii="Times New Roman" w:eastAsia="Times New Roman" w:hAnsi="Times New Roman" w:cs="Times New Roman"/>
          <w:color w:val="1E2120"/>
          <w:sz w:val="27"/>
          <w:szCs w:val="27"/>
          <w:lang w:eastAsia="ru-RU"/>
        </w:rPr>
        <w:t>профстандарту</w:t>
      </w:r>
      <w:proofErr w:type="spellEnd"/>
      <w:r w:rsidRPr="00BA4DB5">
        <w:rPr>
          <w:rFonts w:ascii="Times New Roman" w:eastAsia="Times New Roman" w:hAnsi="Times New Roman" w:cs="Times New Roman"/>
          <w:color w:val="1E2120"/>
          <w:sz w:val="27"/>
          <w:szCs w:val="27"/>
          <w:lang w:eastAsia="ru-RU"/>
        </w:rPr>
        <w:t>, Устава и Правил внутреннего трудового распорядка,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BA4DB5">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учитель русского языка и литературы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BA4DB5">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учитель русского языка несет ответственность в пределах определенных административным законодательством Российской Федерации.</w:t>
      </w:r>
      <w:r w:rsidRPr="00BA4DB5">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учитель русского языка и литературы несёт материальную ответственность в порядке и в пределах, определенных трудовым и (или) гражданским законодательством Российской Федерации.</w:t>
      </w:r>
      <w:r w:rsidRPr="00BA4DB5">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BA4DB5" w:rsidRPr="00BA4DB5" w:rsidRDefault="00BA4DB5" w:rsidP="00BA4DB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A4DB5">
        <w:rPr>
          <w:rFonts w:ascii="Times New Roman" w:eastAsia="Times New Roman" w:hAnsi="Times New Roman" w:cs="Times New Roman"/>
          <w:b/>
          <w:bCs/>
          <w:color w:val="1E2120"/>
          <w:sz w:val="30"/>
          <w:szCs w:val="30"/>
          <w:lang w:eastAsia="ru-RU"/>
        </w:rPr>
        <w:t>6. Взаимоотношения. Связи по должности</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6.1. Продолжительность рабочего времени для учителя русского языка и литературы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рабочее время учителя русского языка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согласно трудовым (должностным) обязанностям.</w:t>
      </w:r>
      <w:r w:rsidRPr="00BA4DB5">
        <w:rPr>
          <w:rFonts w:ascii="Times New Roman" w:eastAsia="Times New Roman" w:hAnsi="Times New Roman" w:cs="Times New Roman"/>
          <w:color w:val="1E2120"/>
          <w:sz w:val="27"/>
          <w:szCs w:val="27"/>
          <w:lang w:eastAsia="ru-RU"/>
        </w:rPr>
        <w:br/>
        <w:t>6.2. Во время каникул, не приходящихся на отпуск, учитель русского языка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w:t>
      </w:r>
      <w:r w:rsidRPr="00BA4DB5">
        <w:rPr>
          <w:rFonts w:ascii="Times New Roman" w:eastAsia="Times New Roman" w:hAnsi="Times New Roman" w:cs="Times New Roman"/>
          <w:color w:val="1E2120"/>
          <w:sz w:val="27"/>
          <w:szCs w:val="27"/>
          <w:lang w:eastAsia="ru-RU"/>
        </w:rPr>
        <w:br/>
        <w:t>6.3. Заменяет уроки временно отсутствующих преподавателей на условиях почасовой оплаты и по тарификации. Заменяется на период временного отсутствия учителями русского языка и литературы или учителями, имеющими отставание по учебному плану в преподавании своего предмета в данном классе.</w:t>
      </w:r>
      <w:r w:rsidRPr="00BA4DB5">
        <w:rPr>
          <w:rFonts w:ascii="Times New Roman" w:eastAsia="Times New Roman" w:hAnsi="Times New Roman" w:cs="Times New Roman"/>
          <w:color w:val="1E2120"/>
          <w:sz w:val="27"/>
          <w:szCs w:val="27"/>
          <w:lang w:eastAsia="ru-RU"/>
        </w:rPr>
        <w:br/>
        <w:t>6.4.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BA4DB5">
        <w:rPr>
          <w:rFonts w:ascii="Times New Roman" w:eastAsia="Times New Roman" w:hAnsi="Times New Roman" w:cs="Times New Roman"/>
          <w:color w:val="1E2120"/>
          <w:sz w:val="27"/>
          <w:szCs w:val="27"/>
          <w:lang w:eastAsia="ru-RU"/>
        </w:rPr>
        <w:br/>
        <w:t>6.5. Систематически обменивается информацией по вопросам, входящим в его компетенцию, с администрацией и педагогическими работниками, по вопросам успеваемости обучающихся – с родителями (лицами, их заменяющими).</w:t>
      </w:r>
      <w:r w:rsidRPr="00BA4DB5">
        <w:rPr>
          <w:rFonts w:ascii="Times New Roman" w:eastAsia="Times New Roman" w:hAnsi="Times New Roman" w:cs="Times New Roman"/>
          <w:color w:val="1E2120"/>
          <w:sz w:val="27"/>
          <w:szCs w:val="27"/>
          <w:lang w:eastAsia="ru-RU"/>
        </w:rPr>
        <w:br/>
        <w:t>6.6. В своей деятельности взаимодействует с классными руководителями, педагогом-психологом, социальным педагогом, педагогом-библиотекарем, медицинским работником.</w:t>
      </w:r>
      <w:r w:rsidRPr="00BA4DB5">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BA4DB5">
        <w:rPr>
          <w:rFonts w:ascii="Times New Roman" w:eastAsia="Times New Roman" w:hAnsi="Times New Roman" w:cs="Times New Roman"/>
          <w:color w:val="1E2120"/>
          <w:sz w:val="27"/>
          <w:szCs w:val="27"/>
          <w:lang w:eastAsia="ru-RU"/>
        </w:rPr>
        <w:br/>
        <w:t>6.8. Информирует непосредственного руководителя о факте возникновения групповых инфекционных и неинфекционных заболеваний, заместителя директора по АХЧ – о недостатках в обеспечении образовательной деятельности, аварийных ситуациях в работе систем электроосвещения, отопления и водопровода.</w:t>
      </w:r>
    </w:p>
    <w:p w:rsidR="00BA4DB5" w:rsidRPr="00BA4DB5" w:rsidRDefault="00BA4DB5" w:rsidP="00BA4DB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A4DB5">
        <w:rPr>
          <w:rFonts w:ascii="Times New Roman" w:eastAsia="Times New Roman" w:hAnsi="Times New Roman" w:cs="Times New Roman"/>
          <w:b/>
          <w:bCs/>
          <w:color w:val="1E2120"/>
          <w:sz w:val="30"/>
          <w:szCs w:val="30"/>
          <w:lang w:eastAsia="ru-RU"/>
        </w:rPr>
        <w:t>7. Заключительные положения</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учителя русского языка осуществляется при приеме на работу (до подписания трудового договора).</w:t>
      </w:r>
      <w:r w:rsidRPr="00BA4DB5">
        <w:rPr>
          <w:rFonts w:ascii="Times New Roman" w:eastAsia="Times New Roman" w:hAnsi="Times New Roman" w:cs="Times New Roman"/>
          <w:color w:val="1E2120"/>
          <w:sz w:val="27"/>
          <w:szCs w:val="27"/>
          <w:lang w:eastAsia="ru-RU"/>
        </w:rPr>
        <w:br/>
        <w:t xml:space="preserve">7.2. Один экземпляр должностной инструкции, разработанной с учетом </w:t>
      </w:r>
      <w:proofErr w:type="spellStart"/>
      <w:r w:rsidRPr="00BA4DB5">
        <w:rPr>
          <w:rFonts w:ascii="Times New Roman" w:eastAsia="Times New Roman" w:hAnsi="Times New Roman" w:cs="Times New Roman"/>
          <w:color w:val="1E2120"/>
          <w:sz w:val="27"/>
          <w:szCs w:val="27"/>
          <w:lang w:eastAsia="ru-RU"/>
        </w:rPr>
        <w:t>профстандарта</w:t>
      </w:r>
      <w:proofErr w:type="spellEnd"/>
      <w:r w:rsidRPr="00BA4DB5">
        <w:rPr>
          <w:rFonts w:ascii="Times New Roman" w:eastAsia="Times New Roman" w:hAnsi="Times New Roman" w:cs="Times New Roman"/>
          <w:color w:val="1E2120"/>
          <w:sz w:val="27"/>
          <w:szCs w:val="27"/>
          <w:lang w:eastAsia="ru-RU"/>
        </w:rPr>
        <w:t>, находится у директора школы, второй – у учителя русского языка и литературы.</w:t>
      </w:r>
      <w:r w:rsidRPr="00BA4DB5">
        <w:rPr>
          <w:rFonts w:ascii="Times New Roman" w:eastAsia="Times New Roman" w:hAnsi="Times New Roman" w:cs="Times New Roman"/>
          <w:color w:val="1E2120"/>
          <w:sz w:val="27"/>
          <w:szCs w:val="27"/>
          <w:lang w:eastAsia="ru-RU"/>
        </w:rPr>
        <w:br/>
        <w:t>7.3. Факт ознакомления сотрудника с настоящей должностной инструкцией подтверждается подписью в экземпляре инструкции, хранящемся у работодателя, а также в журнале ознакомления с должностными инструкциями.</w:t>
      </w:r>
      <w:r w:rsidRPr="00BA4DB5">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заместителя директора по УВР общеобразовательной организации.</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 /____________________/</w:t>
      </w:r>
    </w:p>
    <w:p w:rsidR="00BA4DB5" w:rsidRPr="00BA4DB5" w:rsidRDefault="00BA4DB5" w:rsidP="00BA4D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A4DB5">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BA4DB5">
        <w:rPr>
          <w:rFonts w:ascii="Times New Roman" w:eastAsia="Times New Roman" w:hAnsi="Times New Roman" w:cs="Times New Roman"/>
          <w:color w:val="1E2120"/>
          <w:sz w:val="27"/>
          <w:szCs w:val="27"/>
          <w:lang w:eastAsia="ru-RU"/>
        </w:rPr>
        <w:br/>
        <w:t>«___»___________202__г. ___________ /____________________/</w:t>
      </w:r>
    </w:p>
    <w:p w:rsidR="007A6793" w:rsidRDefault="007A6793"/>
    <w:sectPr w:rsidR="007A6793" w:rsidSect="0049283C">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311D"/>
    <w:multiLevelType w:val="multilevel"/>
    <w:tmpl w:val="DEAC2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CD784A"/>
    <w:multiLevelType w:val="multilevel"/>
    <w:tmpl w:val="F056B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6045B9"/>
    <w:multiLevelType w:val="multilevel"/>
    <w:tmpl w:val="2C1C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99778F"/>
    <w:multiLevelType w:val="multilevel"/>
    <w:tmpl w:val="0F5EC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B07B56"/>
    <w:multiLevelType w:val="multilevel"/>
    <w:tmpl w:val="DC006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F530C3"/>
    <w:multiLevelType w:val="multilevel"/>
    <w:tmpl w:val="CBC62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003F16"/>
    <w:multiLevelType w:val="multilevel"/>
    <w:tmpl w:val="DFF6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7A42D2"/>
    <w:multiLevelType w:val="multilevel"/>
    <w:tmpl w:val="7270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96D0419"/>
    <w:multiLevelType w:val="multilevel"/>
    <w:tmpl w:val="DAAE0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54A01EB"/>
    <w:multiLevelType w:val="multilevel"/>
    <w:tmpl w:val="65362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F2C0B24"/>
    <w:multiLevelType w:val="multilevel"/>
    <w:tmpl w:val="2618A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F535CC0"/>
    <w:multiLevelType w:val="multilevel"/>
    <w:tmpl w:val="FE2C9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7"/>
  </w:num>
  <w:num w:numId="3">
    <w:abstractNumId w:val="1"/>
  </w:num>
  <w:num w:numId="4">
    <w:abstractNumId w:val="2"/>
  </w:num>
  <w:num w:numId="5">
    <w:abstractNumId w:val="10"/>
  </w:num>
  <w:num w:numId="6">
    <w:abstractNumId w:val="0"/>
  </w:num>
  <w:num w:numId="7">
    <w:abstractNumId w:val="6"/>
  </w:num>
  <w:num w:numId="8">
    <w:abstractNumId w:val="5"/>
  </w:num>
  <w:num w:numId="9">
    <w:abstractNumId w:val="8"/>
  </w:num>
  <w:num w:numId="10">
    <w:abstractNumId w:val="9"/>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518"/>
    <w:rsid w:val="00296BEB"/>
    <w:rsid w:val="0049283C"/>
    <w:rsid w:val="004A6518"/>
    <w:rsid w:val="007A6793"/>
    <w:rsid w:val="00BA4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F6674"/>
  <w15:chartTrackingRefBased/>
  <w15:docId w15:val="{CD07ED6F-DC71-464E-BBC6-35AE243C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283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928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7396">
      <w:bodyDiv w:val="1"/>
      <w:marLeft w:val="0"/>
      <w:marRight w:val="0"/>
      <w:marTop w:val="0"/>
      <w:marBottom w:val="0"/>
      <w:divBdr>
        <w:top w:val="none" w:sz="0" w:space="0" w:color="auto"/>
        <w:left w:val="none" w:sz="0" w:space="0" w:color="auto"/>
        <w:bottom w:val="none" w:sz="0" w:space="0" w:color="auto"/>
        <w:right w:val="none" w:sz="0" w:space="0" w:color="auto"/>
      </w:divBdr>
      <w:divsChild>
        <w:div w:id="1201939653">
          <w:marLeft w:val="0"/>
          <w:marRight w:val="0"/>
          <w:marTop w:val="0"/>
          <w:marBottom w:val="0"/>
          <w:divBdr>
            <w:top w:val="none" w:sz="0" w:space="0" w:color="auto"/>
            <w:left w:val="none" w:sz="0" w:space="0" w:color="auto"/>
            <w:bottom w:val="none" w:sz="0" w:space="0" w:color="auto"/>
            <w:right w:val="none" w:sz="0" w:space="0" w:color="auto"/>
          </w:divBdr>
          <w:divsChild>
            <w:div w:id="1203009056">
              <w:marLeft w:val="0"/>
              <w:marRight w:val="0"/>
              <w:marTop w:val="0"/>
              <w:marBottom w:val="0"/>
              <w:divBdr>
                <w:top w:val="none" w:sz="0" w:space="0" w:color="auto"/>
                <w:left w:val="none" w:sz="0" w:space="0" w:color="auto"/>
                <w:bottom w:val="none" w:sz="0" w:space="0" w:color="auto"/>
                <w:right w:val="none" w:sz="0" w:space="0" w:color="auto"/>
              </w:divBdr>
              <w:divsChild>
                <w:div w:id="1033920487">
                  <w:marLeft w:val="0"/>
                  <w:marRight w:val="0"/>
                  <w:marTop w:val="0"/>
                  <w:marBottom w:val="0"/>
                  <w:divBdr>
                    <w:top w:val="none" w:sz="0" w:space="0" w:color="auto"/>
                    <w:left w:val="none" w:sz="0" w:space="0" w:color="auto"/>
                    <w:bottom w:val="none" w:sz="0" w:space="0" w:color="auto"/>
                    <w:right w:val="none" w:sz="0" w:space="0" w:color="auto"/>
                  </w:divBdr>
                  <w:divsChild>
                    <w:div w:id="1714841455">
                      <w:marLeft w:val="0"/>
                      <w:marRight w:val="0"/>
                      <w:marTop w:val="0"/>
                      <w:marBottom w:val="0"/>
                      <w:divBdr>
                        <w:top w:val="none" w:sz="0" w:space="0" w:color="auto"/>
                        <w:left w:val="none" w:sz="0" w:space="0" w:color="auto"/>
                        <w:bottom w:val="none" w:sz="0" w:space="0" w:color="auto"/>
                        <w:right w:val="none" w:sz="0" w:space="0" w:color="auto"/>
                      </w:divBdr>
                      <w:divsChild>
                        <w:div w:id="1309898760">
                          <w:marLeft w:val="0"/>
                          <w:marRight w:val="0"/>
                          <w:marTop w:val="0"/>
                          <w:marBottom w:val="0"/>
                          <w:divBdr>
                            <w:top w:val="none" w:sz="0" w:space="0" w:color="auto"/>
                            <w:left w:val="none" w:sz="0" w:space="0" w:color="auto"/>
                            <w:bottom w:val="none" w:sz="0" w:space="0" w:color="auto"/>
                            <w:right w:val="none" w:sz="0" w:space="0" w:color="auto"/>
                          </w:divBdr>
                          <w:divsChild>
                            <w:div w:id="87893040">
                              <w:marLeft w:val="0"/>
                              <w:marRight w:val="0"/>
                              <w:marTop w:val="0"/>
                              <w:marBottom w:val="0"/>
                              <w:divBdr>
                                <w:top w:val="none" w:sz="0" w:space="0" w:color="auto"/>
                                <w:left w:val="none" w:sz="0" w:space="0" w:color="auto"/>
                                <w:bottom w:val="none" w:sz="0" w:space="0" w:color="auto"/>
                                <w:right w:val="none" w:sz="0" w:space="0" w:color="auto"/>
                              </w:divBdr>
                              <w:divsChild>
                                <w:div w:id="534736804">
                                  <w:marLeft w:val="0"/>
                                  <w:marRight w:val="0"/>
                                  <w:marTop w:val="0"/>
                                  <w:marBottom w:val="0"/>
                                  <w:divBdr>
                                    <w:top w:val="none" w:sz="0" w:space="0" w:color="auto"/>
                                    <w:left w:val="none" w:sz="0" w:space="0" w:color="auto"/>
                                    <w:bottom w:val="none" w:sz="0" w:space="0" w:color="auto"/>
                                    <w:right w:val="none" w:sz="0" w:space="0" w:color="auto"/>
                                  </w:divBdr>
                                  <w:divsChild>
                                    <w:div w:id="1498568277">
                                      <w:marLeft w:val="0"/>
                                      <w:marRight w:val="0"/>
                                      <w:marTop w:val="0"/>
                                      <w:marBottom w:val="0"/>
                                      <w:divBdr>
                                        <w:top w:val="none" w:sz="0" w:space="0" w:color="auto"/>
                                        <w:left w:val="none" w:sz="0" w:space="0" w:color="auto"/>
                                        <w:bottom w:val="none" w:sz="0" w:space="0" w:color="auto"/>
                                        <w:right w:val="none" w:sz="0" w:space="0" w:color="auto"/>
                                      </w:divBdr>
                                      <w:divsChild>
                                        <w:div w:id="689257285">
                                          <w:marLeft w:val="0"/>
                                          <w:marRight w:val="0"/>
                                          <w:marTop w:val="0"/>
                                          <w:marBottom w:val="0"/>
                                          <w:divBdr>
                                            <w:top w:val="none" w:sz="0" w:space="0" w:color="auto"/>
                                            <w:left w:val="none" w:sz="0" w:space="0" w:color="auto"/>
                                            <w:bottom w:val="none" w:sz="0" w:space="0" w:color="auto"/>
                                            <w:right w:val="none" w:sz="0" w:space="0" w:color="auto"/>
                                          </w:divBdr>
                                        </w:div>
                                        <w:div w:id="161096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1105642">
          <w:marLeft w:val="0"/>
          <w:marRight w:val="0"/>
          <w:marTop w:val="0"/>
          <w:marBottom w:val="0"/>
          <w:divBdr>
            <w:top w:val="none" w:sz="0" w:space="0" w:color="auto"/>
            <w:left w:val="none" w:sz="0" w:space="0" w:color="auto"/>
            <w:bottom w:val="none" w:sz="0" w:space="0" w:color="auto"/>
            <w:right w:val="none" w:sz="0" w:space="0" w:color="auto"/>
          </w:divBdr>
          <w:divsChild>
            <w:div w:id="2142843178">
              <w:marLeft w:val="0"/>
              <w:marRight w:val="0"/>
              <w:marTop w:val="0"/>
              <w:marBottom w:val="0"/>
              <w:divBdr>
                <w:top w:val="none" w:sz="0" w:space="0" w:color="auto"/>
                <w:left w:val="none" w:sz="0" w:space="0" w:color="auto"/>
                <w:bottom w:val="none" w:sz="0" w:space="0" w:color="auto"/>
                <w:right w:val="none" w:sz="0" w:space="0" w:color="auto"/>
              </w:divBdr>
              <w:divsChild>
                <w:div w:id="732854355">
                  <w:marLeft w:val="0"/>
                  <w:marRight w:val="0"/>
                  <w:marTop w:val="0"/>
                  <w:marBottom w:val="0"/>
                  <w:divBdr>
                    <w:top w:val="none" w:sz="0" w:space="0" w:color="auto"/>
                    <w:left w:val="none" w:sz="0" w:space="0" w:color="auto"/>
                    <w:bottom w:val="none" w:sz="0" w:space="0" w:color="auto"/>
                    <w:right w:val="none" w:sz="0" w:space="0" w:color="auto"/>
                  </w:divBdr>
                </w:div>
                <w:div w:id="1664624943">
                  <w:marLeft w:val="0"/>
                  <w:marRight w:val="0"/>
                  <w:marTop w:val="0"/>
                  <w:marBottom w:val="0"/>
                  <w:divBdr>
                    <w:top w:val="none" w:sz="0" w:space="0" w:color="auto"/>
                    <w:left w:val="none" w:sz="0" w:space="0" w:color="auto"/>
                    <w:bottom w:val="none" w:sz="0" w:space="0" w:color="auto"/>
                    <w:right w:val="none" w:sz="0" w:space="0" w:color="auto"/>
                  </w:divBdr>
                  <w:divsChild>
                    <w:div w:id="314843558">
                      <w:marLeft w:val="0"/>
                      <w:marRight w:val="0"/>
                      <w:marTop w:val="0"/>
                      <w:marBottom w:val="0"/>
                      <w:divBdr>
                        <w:top w:val="none" w:sz="0" w:space="0" w:color="auto"/>
                        <w:left w:val="none" w:sz="0" w:space="0" w:color="auto"/>
                        <w:bottom w:val="none" w:sz="0" w:space="0" w:color="auto"/>
                        <w:right w:val="none" w:sz="0" w:space="0" w:color="auto"/>
                      </w:divBdr>
                    </w:div>
                  </w:divsChild>
                </w:div>
                <w:div w:id="1347556021">
                  <w:marLeft w:val="0"/>
                  <w:marRight w:val="0"/>
                  <w:marTop w:val="0"/>
                  <w:marBottom w:val="0"/>
                  <w:divBdr>
                    <w:top w:val="none" w:sz="0" w:space="0" w:color="auto"/>
                    <w:left w:val="none" w:sz="0" w:space="0" w:color="auto"/>
                    <w:bottom w:val="none" w:sz="0" w:space="0" w:color="auto"/>
                    <w:right w:val="none" w:sz="0" w:space="0" w:color="auto"/>
                  </w:divBdr>
                  <w:divsChild>
                    <w:div w:id="19465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264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1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5414</Words>
  <Characters>30866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2025-03-03T11:30:00Z</cp:lastPrinted>
  <dcterms:created xsi:type="dcterms:W3CDTF">2025-03-03T06:42:00Z</dcterms:created>
  <dcterms:modified xsi:type="dcterms:W3CDTF">2025-03-03T11:47:00Z</dcterms:modified>
</cp:coreProperties>
</file>